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652010" w14:textId="48FD279F" w:rsidR="009D2F9B" w:rsidRPr="00782E3D" w:rsidRDefault="005E1C75" w:rsidP="00E001F2">
      <w:pPr>
        <w:jc w:val="center"/>
        <w:rPr>
          <w:rFonts w:ascii="Verdana" w:hAnsi="Verdana"/>
          <w:lang w:val="en-GB"/>
        </w:rPr>
      </w:pPr>
      <w:r w:rsidRPr="00782E3D">
        <w:rPr>
          <w:noProof/>
          <w:lang w:val="en-GB" w:eastAsia="en-US"/>
        </w:rPr>
        <w:drawing>
          <wp:inline distT="0" distB="0" distL="0" distR="0" wp14:anchorId="4AF58ADE" wp14:editId="32E5CE90">
            <wp:extent cx="2870835" cy="925195"/>
            <wp:effectExtent l="19050" t="0" r="5715" b="0"/>
            <wp:docPr id="2" name="Image 1" descr="Ellicom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Ellicom_logo"/>
                    <pic:cNvPicPr>
                      <a:picLocks noChangeAspect="1" noChangeArrowheads="1"/>
                    </pic:cNvPicPr>
                  </pic:nvPicPr>
                  <pic:blipFill>
                    <a:blip r:embed="rId14" cstate="print"/>
                    <a:srcRect/>
                    <a:stretch>
                      <a:fillRect/>
                    </a:stretch>
                  </pic:blipFill>
                  <pic:spPr bwMode="auto">
                    <a:xfrm>
                      <a:off x="0" y="0"/>
                      <a:ext cx="2870835" cy="925195"/>
                    </a:xfrm>
                    <a:prstGeom prst="rect">
                      <a:avLst/>
                    </a:prstGeom>
                    <a:noFill/>
                    <a:ln w="9525">
                      <a:noFill/>
                      <a:miter lim="800000"/>
                      <a:headEnd/>
                      <a:tailEnd/>
                    </a:ln>
                  </pic:spPr>
                </pic:pic>
              </a:graphicData>
            </a:graphic>
          </wp:inline>
        </w:drawing>
      </w:r>
    </w:p>
    <w:p w14:paraId="331208EC" w14:textId="1F91F36C" w:rsidR="006C3832" w:rsidRPr="00782E3D" w:rsidRDefault="001A6EEA" w:rsidP="001A6EEA">
      <w:pPr>
        <w:jc w:val="center"/>
        <w:rPr>
          <w:rFonts w:ascii="Verdana" w:hAnsi="Verdana"/>
          <w:lang w:val="en-GB"/>
        </w:rPr>
      </w:pPr>
      <w:r w:rsidRPr="00782E3D">
        <w:rPr>
          <w:noProof/>
          <w:lang w:val="en-GB"/>
        </w:rPr>
        <w:drawing>
          <wp:anchor distT="0" distB="0" distL="114300" distR="114300" simplePos="0" relativeHeight="251659264" behindDoc="0" locked="0" layoutInCell="1" allowOverlap="1" wp14:anchorId="613FE270" wp14:editId="0F8A91C1">
            <wp:simplePos x="0" y="0"/>
            <wp:positionH relativeFrom="margin">
              <wp:posOffset>2808605</wp:posOffset>
            </wp:positionH>
            <wp:positionV relativeFrom="paragraph">
              <wp:posOffset>233045</wp:posOffset>
            </wp:positionV>
            <wp:extent cx="2897125" cy="1512989"/>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NICEF Logo.png"/>
                    <pic:cNvPicPr/>
                  </pic:nvPicPr>
                  <pic:blipFill>
                    <a:blip r:embed="rId15">
                      <a:extLst>
                        <a:ext uri="{28A0092B-C50C-407E-A947-70E740481C1C}">
                          <a14:useLocalDpi xmlns:a14="http://schemas.microsoft.com/office/drawing/2010/main" val="0"/>
                        </a:ext>
                      </a:extLst>
                    </a:blip>
                    <a:stretch>
                      <a:fillRect/>
                    </a:stretch>
                  </pic:blipFill>
                  <pic:spPr>
                    <a:xfrm>
                      <a:off x="0" y="0"/>
                      <a:ext cx="2897125" cy="1512989"/>
                    </a:xfrm>
                    <a:prstGeom prst="rect">
                      <a:avLst/>
                    </a:prstGeom>
                  </pic:spPr>
                </pic:pic>
              </a:graphicData>
            </a:graphic>
          </wp:anchor>
        </w:drawing>
      </w:r>
    </w:p>
    <w:p w14:paraId="4926AF34" w14:textId="77777777" w:rsidR="00747EFA" w:rsidRPr="00782E3D" w:rsidRDefault="00747EFA" w:rsidP="00747EFA">
      <w:pPr>
        <w:rPr>
          <w:lang w:val="en-GB"/>
        </w:rPr>
      </w:pPr>
    </w:p>
    <w:p w14:paraId="45278F8F" w14:textId="23880783" w:rsidR="009D2F9B" w:rsidRPr="00782E3D" w:rsidRDefault="00BE6BCF" w:rsidP="3FC7E054">
      <w:pPr>
        <w:jc w:val="center"/>
        <w:rPr>
          <w:b/>
          <w:bCs/>
          <w:sz w:val="160"/>
          <w:szCs w:val="160"/>
          <w:lang w:val="en-GB"/>
        </w:rPr>
      </w:pPr>
      <w:r>
        <w:rPr>
          <w:b/>
          <w:bCs/>
          <w:sz w:val="48"/>
          <w:szCs w:val="48"/>
          <w:lang w:val="en-GB"/>
        </w:rPr>
        <w:t>P</w:t>
      </w:r>
      <w:r w:rsidR="007B3A38">
        <w:rPr>
          <w:b/>
          <w:bCs/>
          <w:sz w:val="48"/>
          <w:szCs w:val="48"/>
          <w:lang w:val="en-GB"/>
        </w:rPr>
        <w:t>revention of</w:t>
      </w:r>
      <w:r w:rsidR="006547A4" w:rsidRPr="00782E3D">
        <w:rPr>
          <w:b/>
          <w:bCs/>
          <w:sz w:val="48"/>
          <w:szCs w:val="48"/>
          <w:lang w:val="en-GB"/>
        </w:rPr>
        <w:t xml:space="preserve"> </w:t>
      </w:r>
      <w:r w:rsidR="00747EFA" w:rsidRPr="00782E3D">
        <w:rPr>
          <w:b/>
          <w:bCs/>
          <w:sz w:val="48"/>
          <w:szCs w:val="48"/>
          <w:lang w:val="en-GB"/>
        </w:rPr>
        <w:t>Sexual Exploitation and Abuse (PSEA)</w:t>
      </w:r>
    </w:p>
    <w:p w14:paraId="4B1E0F18" w14:textId="1C5A5FB6" w:rsidR="001F33ED" w:rsidRPr="00782E3D" w:rsidRDefault="001A6EEA" w:rsidP="3FC7E054">
      <w:pPr>
        <w:jc w:val="center"/>
        <w:rPr>
          <w:b/>
          <w:bCs/>
          <w:sz w:val="40"/>
          <w:szCs w:val="40"/>
          <w:lang w:val="en-GB"/>
        </w:rPr>
      </w:pPr>
      <w:r w:rsidRPr="00782E3D">
        <w:rPr>
          <w:b/>
          <w:bCs/>
          <w:sz w:val="40"/>
          <w:szCs w:val="40"/>
          <w:lang w:val="en-GB"/>
        </w:rPr>
        <w:t>Module</w:t>
      </w:r>
      <w:r w:rsidR="3FC7E054" w:rsidRPr="00782E3D">
        <w:rPr>
          <w:b/>
          <w:bCs/>
          <w:sz w:val="40"/>
          <w:szCs w:val="40"/>
          <w:lang w:val="en-GB"/>
        </w:rPr>
        <w:t xml:space="preserve"> </w:t>
      </w:r>
      <w:r w:rsidR="00AD51BF" w:rsidRPr="00782E3D">
        <w:rPr>
          <w:b/>
          <w:bCs/>
          <w:sz w:val="40"/>
          <w:szCs w:val="40"/>
          <w:lang w:val="en-GB"/>
        </w:rPr>
        <w:t>3</w:t>
      </w:r>
      <w:r w:rsidR="3FC7E054" w:rsidRPr="00782E3D">
        <w:rPr>
          <w:b/>
          <w:bCs/>
          <w:sz w:val="40"/>
          <w:szCs w:val="40"/>
          <w:lang w:val="en-GB"/>
        </w:rPr>
        <w:t>:</w:t>
      </w:r>
      <w:r w:rsidR="0064638F" w:rsidRPr="00782E3D">
        <w:rPr>
          <w:b/>
          <w:bCs/>
          <w:sz w:val="40"/>
          <w:szCs w:val="40"/>
          <w:lang w:val="en-GB"/>
        </w:rPr>
        <w:t xml:space="preserve"> </w:t>
      </w:r>
      <w:r w:rsidR="00AD51BF" w:rsidRPr="00782E3D">
        <w:rPr>
          <w:b/>
          <w:bCs/>
          <w:sz w:val="40"/>
          <w:szCs w:val="40"/>
          <w:lang w:val="en-GB"/>
        </w:rPr>
        <w:t xml:space="preserve">Consequences of </w:t>
      </w:r>
      <w:r w:rsidR="00427FCC">
        <w:rPr>
          <w:b/>
          <w:bCs/>
          <w:sz w:val="40"/>
          <w:szCs w:val="40"/>
          <w:lang w:val="en-GB"/>
        </w:rPr>
        <w:t>s</w:t>
      </w:r>
      <w:r w:rsidR="00AD51BF" w:rsidRPr="00782E3D">
        <w:rPr>
          <w:b/>
          <w:bCs/>
          <w:sz w:val="40"/>
          <w:szCs w:val="40"/>
          <w:lang w:val="en-GB"/>
        </w:rPr>
        <w:t xml:space="preserve">exual </w:t>
      </w:r>
      <w:r w:rsidR="00427FCC">
        <w:rPr>
          <w:b/>
          <w:bCs/>
          <w:sz w:val="40"/>
          <w:szCs w:val="40"/>
          <w:lang w:val="en-GB"/>
        </w:rPr>
        <w:t>e</w:t>
      </w:r>
      <w:r w:rsidR="00AD51BF" w:rsidRPr="00782E3D">
        <w:rPr>
          <w:b/>
          <w:bCs/>
          <w:sz w:val="40"/>
          <w:szCs w:val="40"/>
          <w:lang w:val="en-GB"/>
        </w:rPr>
        <w:t xml:space="preserve">xploitation and </w:t>
      </w:r>
      <w:r w:rsidR="00427FCC">
        <w:rPr>
          <w:b/>
          <w:bCs/>
          <w:sz w:val="40"/>
          <w:szCs w:val="40"/>
          <w:lang w:val="en-GB"/>
        </w:rPr>
        <w:t>a</w:t>
      </w:r>
      <w:r w:rsidR="00AD51BF" w:rsidRPr="00782E3D">
        <w:rPr>
          <w:b/>
          <w:bCs/>
          <w:sz w:val="40"/>
          <w:szCs w:val="40"/>
          <w:lang w:val="en-GB"/>
        </w:rPr>
        <w:t>buse</w:t>
      </w:r>
    </w:p>
    <w:p w14:paraId="12D5E0A2" w14:textId="77777777" w:rsidR="00747EFA" w:rsidRPr="00782E3D" w:rsidRDefault="00747EFA" w:rsidP="3FC7E054">
      <w:pPr>
        <w:jc w:val="center"/>
        <w:rPr>
          <w:b/>
          <w:bCs/>
          <w:sz w:val="40"/>
          <w:szCs w:val="40"/>
          <w:lang w:val="en-GB"/>
        </w:rPr>
      </w:pPr>
    </w:p>
    <w:p w14:paraId="40CDB1E8" w14:textId="77777777" w:rsidR="009D2F9B" w:rsidRPr="00782E3D" w:rsidRDefault="3FC7E054" w:rsidP="3FC7E054">
      <w:pPr>
        <w:pStyle w:val="Grandtitre"/>
        <w:rPr>
          <w:rFonts w:asciiTheme="minorHAnsi" w:hAnsiTheme="minorHAnsi"/>
          <w:color w:val="808080" w:themeColor="text1" w:themeTint="7F"/>
          <w:sz w:val="52"/>
          <w:szCs w:val="52"/>
          <w:lang w:val="en-GB"/>
        </w:rPr>
      </w:pPr>
      <w:r w:rsidRPr="00782E3D">
        <w:rPr>
          <w:rFonts w:asciiTheme="minorHAnsi" w:hAnsiTheme="minorHAnsi"/>
          <w:color w:val="808080" w:themeColor="text1" w:themeTint="7F"/>
          <w:sz w:val="52"/>
          <w:szCs w:val="52"/>
          <w:lang w:val="en-GB"/>
        </w:rPr>
        <w:t>Storyboard</w:t>
      </w:r>
    </w:p>
    <w:p w14:paraId="77988976" w14:textId="77777777" w:rsidR="00184895" w:rsidRPr="00782E3D" w:rsidRDefault="3FC7E054" w:rsidP="3FC7E054">
      <w:pPr>
        <w:jc w:val="center"/>
        <w:rPr>
          <w:b/>
          <w:bCs/>
          <w:sz w:val="36"/>
          <w:szCs w:val="36"/>
          <w:lang w:val="en-GB"/>
        </w:rPr>
      </w:pPr>
      <w:r w:rsidRPr="00782E3D">
        <w:rPr>
          <w:b/>
          <w:bCs/>
          <w:sz w:val="36"/>
          <w:szCs w:val="36"/>
          <w:lang w:val="en-GB"/>
        </w:rPr>
        <w:t>Instructional Designers:</w:t>
      </w:r>
    </w:p>
    <w:p w14:paraId="0DAA8245" w14:textId="38E7486A" w:rsidR="009D2F9B" w:rsidRPr="00782E3D" w:rsidRDefault="00AD51BF" w:rsidP="3FC7E054">
      <w:pPr>
        <w:jc w:val="center"/>
        <w:rPr>
          <w:b/>
          <w:bCs/>
          <w:sz w:val="36"/>
          <w:szCs w:val="36"/>
          <w:lang w:val="en-GB"/>
        </w:rPr>
      </w:pPr>
      <w:r w:rsidRPr="00782E3D">
        <w:rPr>
          <w:b/>
          <w:bCs/>
          <w:sz w:val="24"/>
          <w:szCs w:val="24"/>
          <w:lang w:val="en-GB"/>
        </w:rPr>
        <w:t>Saher Samnani</w:t>
      </w:r>
    </w:p>
    <w:p w14:paraId="6154419E" w14:textId="4CB1C9F1" w:rsidR="009D2F9B" w:rsidRDefault="3FC7E054" w:rsidP="3FC7E054">
      <w:pPr>
        <w:jc w:val="center"/>
        <w:rPr>
          <w:b/>
          <w:bCs/>
          <w:lang w:val="en-GB"/>
        </w:rPr>
      </w:pPr>
      <w:r w:rsidRPr="00782E3D">
        <w:rPr>
          <w:b/>
          <w:bCs/>
          <w:lang w:val="en-GB"/>
        </w:rPr>
        <w:t xml:space="preserve">Date: </w:t>
      </w:r>
      <w:r w:rsidR="00F86CCE" w:rsidRPr="00782E3D">
        <w:rPr>
          <w:b/>
          <w:bCs/>
          <w:lang w:val="en-GB"/>
        </w:rPr>
        <w:t>April</w:t>
      </w:r>
      <w:r w:rsidRPr="00782E3D">
        <w:rPr>
          <w:b/>
          <w:bCs/>
          <w:lang w:val="en-GB"/>
        </w:rPr>
        <w:t xml:space="preserve"> </w:t>
      </w:r>
      <w:r w:rsidR="00AD51BF" w:rsidRPr="00782E3D">
        <w:rPr>
          <w:b/>
          <w:bCs/>
          <w:lang w:val="en-GB"/>
        </w:rPr>
        <w:t>21</w:t>
      </w:r>
      <w:r w:rsidRPr="00782E3D">
        <w:rPr>
          <w:b/>
          <w:bCs/>
          <w:lang w:val="en-GB"/>
        </w:rPr>
        <w:t xml:space="preserve">, </w:t>
      </w:r>
      <w:r w:rsidR="00F86CCE" w:rsidRPr="00782E3D">
        <w:rPr>
          <w:b/>
          <w:bCs/>
          <w:lang w:val="en-GB"/>
        </w:rPr>
        <w:t>2020</w:t>
      </w:r>
    </w:p>
    <w:p w14:paraId="5B9D0B13" w14:textId="32BEC0A7" w:rsidR="001D2C25" w:rsidRDefault="001D2C25" w:rsidP="3FC7E054">
      <w:pPr>
        <w:jc w:val="center"/>
        <w:rPr>
          <w:b/>
          <w:bCs/>
          <w:lang w:val="en-GB"/>
        </w:rPr>
      </w:pPr>
    </w:p>
    <w:p w14:paraId="5AF19DF5" w14:textId="77777777" w:rsidR="001D2C25" w:rsidRPr="00782E3D" w:rsidRDefault="001D2C25" w:rsidP="3FC7E054">
      <w:pPr>
        <w:jc w:val="center"/>
        <w:rPr>
          <w:b/>
          <w:bCs/>
          <w:sz w:val="28"/>
          <w:szCs w:val="28"/>
          <w:lang w:val="en-GB"/>
        </w:rPr>
      </w:pPr>
    </w:p>
    <w:p w14:paraId="0593DB47" w14:textId="77777777" w:rsidR="009D2F9B" w:rsidRPr="00782E3D" w:rsidRDefault="3FC7E054" w:rsidP="3FC7E054">
      <w:pPr>
        <w:spacing w:after="120"/>
        <w:rPr>
          <w:b/>
          <w:bCs/>
          <w:color w:val="1F497D" w:themeColor="text2"/>
          <w:sz w:val="28"/>
          <w:szCs w:val="28"/>
          <w:lang w:val="en-GB"/>
        </w:rPr>
      </w:pPr>
      <w:r w:rsidRPr="00782E3D">
        <w:rPr>
          <w:b/>
          <w:bCs/>
          <w:color w:val="1F497D" w:themeColor="text2"/>
          <w:sz w:val="28"/>
          <w:szCs w:val="28"/>
          <w:lang w:val="en-GB"/>
        </w:rPr>
        <w:lastRenderedPageBreak/>
        <w:t xml:space="preserve">STORYBOARD NOTES: </w:t>
      </w:r>
    </w:p>
    <w:tbl>
      <w:tblPr>
        <w:tblpPr w:leftFromText="141" w:rightFromText="141" w:vertAnchor="text" w:horzAnchor="margin" w:tblpY="7"/>
        <w:tblW w:w="4965" w:type="pct"/>
        <w:tblBorders>
          <w:top w:val="single" w:sz="4" w:space="0" w:color="C6D9F1"/>
          <w:left w:val="single" w:sz="4" w:space="0" w:color="C6D9F1"/>
          <w:bottom w:val="single" w:sz="4" w:space="0" w:color="C6D9F1"/>
          <w:right w:val="single" w:sz="4" w:space="0" w:color="C6D9F1"/>
          <w:insideH w:val="single" w:sz="4" w:space="0" w:color="C6D9F1"/>
        </w:tblBorders>
        <w:tblCellMar>
          <w:top w:w="85" w:type="dxa"/>
          <w:bottom w:w="85" w:type="dxa"/>
        </w:tblCellMar>
        <w:tblLook w:val="04A0" w:firstRow="1" w:lastRow="0" w:firstColumn="1" w:lastColumn="0" w:noHBand="0" w:noVBand="1"/>
      </w:tblPr>
      <w:tblGrid>
        <w:gridCol w:w="2736"/>
        <w:gridCol w:w="3334"/>
        <w:gridCol w:w="1048"/>
        <w:gridCol w:w="6186"/>
      </w:tblGrid>
      <w:tr w:rsidR="009D2F9B" w:rsidRPr="00782E3D" w14:paraId="1128201F" w14:textId="77777777" w:rsidTr="3FC7E054">
        <w:trPr>
          <w:trHeight w:val="151"/>
        </w:trPr>
        <w:tc>
          <w:tcPr>
            <w:tcW w:w="1028" w:type="pct"/>
            <w:vAlign w:val="center"/>
          </w:tcPr>
          <w:p w14:paraId="144FF28F" w14:textId="77777777" w:rsidR="009D2F9B" w:rsidRPr="00782E3D" w:rsidRDefault="3FC7E054" w:rsidP="3FC7E054">
            <w:pPr>
              <w:pStyle w:val="Normal2"/>
              <w:jc w:val="right"/>
              <w:rPr>
                <w:b/>
                <w:bCs/>
                <w:caps/>
                <w:color w:val="1F497D" w:themeColor="text2"/>
                <w:sz w:val="18"/>
                <w:szCs w:val="18"/>
                <w:lang w:val="en-GB"/>
              </w:rPr>
            </w:pPr>
            <w:r w:rsidRPr="00782E3D">
              <w:rPr>
                <w:b/>
                <w:bCs/>
                <w:caps/>
                <w:color w:val="1F497D" w:themeColor="text2"/>
                <w:sz w:val="18"/>
                <w:szCs w:val="18"/>
                <w:lang w:val="en-GB"/>
              </w:rPr>
              <w:t>Course Title:</w:t>
            </w:r>
          </w:p>
        </w:tc>
        <w:tc>
          <w:tcPr>
            <w:tcW w:w="3972" w:type="pct"/>
            <w:gridSpan w:val="3"/>
            <w:vAlign w:val="center"/>
          </w:tcPr>
          <w:p w14:paraId="5A192187" w14:textId="3494EAB5" w:rsidR="009D2F9B" w:rsidRPr="00782E3D" w:rsidRDefault="0007601E" w:rsidP="00E001F2">
            <w:pPr>
              <w:pStyle w:val="Normal2"/>
              <w:rPr>
                <w:color w:val="1F497D" w:themeColor="text2"/>
                <w:sz w:val="18"/>
                <w:lang w:val="en-GB"/>
              </w:rPr>
            </w:pPr>
            <w:r w:rsidRPr="00782E3D">
              <w:rPr>
                <w:color w:val="1F497D" w:themeColor="text2"/>
                <w:sz w:val="18"/>
                <w:lang w:val="en-GB"/>
              </w:rPr>
              <w:t>UNICEF –</w:t>
            </w:r>
            <w:r w:rsidR="001B22B4" w:rsidRPr="00782E3D">
              <w:rPr>
                <w:color w:val="1F497D" w:themeColor="text2"/>
                <w:sz w:val="18"/>
                <w:lang w:val="en-GB"/>
              </w:rPr>
              <w:t>PSEA</w:t>
            </w:r>
          </w:p>
        </w:tc>
      </w:tr>
      <w:tr w:rsidR="009D2F9B" w:rsidRPr="00782E3D" w14:paraId="41D7AB8A" w14:textId="77777777" w:rsidTr="3FC7E054">
        <w:trPr>
          <w:trHeight w:val="151"/>
        </w:trPr>
        <w:tc>
          <w:tcPr>
            <w:tcW w:w="1028" w:type="pct"/>
            <w:vAlign w:val="center"/>
          </w:tcPr>
          <w:p w14:paraId="4B650433" w14:textId="77777777" w:rsidR="009D2F9B" w:rsidRPr="00782E3D" w:rsidRDefault="3FC7E054" w:rsidP="3FC7E054">
            <w:pPr>
              <w:pStyle w:val="Normal2"/>
              <w:jc w:val="right"/>
              <w:rPr>
                <w:b/>
                <w:bCs/>
                <w:caps/>
                <w:color w:val="1F497D" w:themeColor="text2"/>
                <w:sz w:val="18"/>
                <w:szCs w:val="18"/>
                <w:lang w:val="en-GB"/>
              </w:rPr>
            </w:pPr>
            <w:r w:rsidRPr="00782E3D">
              <w:rPr>
                <w:b/>
                <w:bCs/>
                <w:caps/>
                <w:color w:val="1F497D" w:themeColor="text2"/>
                <w:sz w:val="18"/>
                <w:szCs w:val="18"/>
                <w:lang w:val="en-GB"/>
              </w:rPr>
              <w:t>Learning Unit Title:</w:t>
            </w:r>
          </w:p>
        </w:tc>
        <w:tc>
          <w:tcPr>
            <w:tcW w:w="3972" w:type="pct"/>
            <w:gridSpan w:val="3"/>
            <w:vAlign w:val="center"/>
          </w:tcPr>
          <w:p w14:paraId="7D5F088B" w14:textId="2343671D" w:rsidR="009D2F9B" w:rsidRPr="00782E3D" w:rsidRDefault="00AD51BF" w:rsidP="00E001F2">
            <w:pPr>
              <w:pStyle w:val="Normal2"/>
              <w:rPr>
                <w:color w:val="244061" w:themeColor="accent1" w:themeShade="80"/>
                <w:sz w:val="18"/>
                <w:szCs w:val="18"/>
                <w:lang w:val="en-GB"/>
              </w:rPr>
            </w:pPr>
            <w:r w:rsidRPr="00782E3D">
              <w:rPr>
                <w:color w:val="1F497D" w:themeColor="text2"/>
                <w:sz w:val="18"/>
                <w:szCs w:val="18"/>
                <w:lang w:val="en-GB"/>
              </w:rPr>
              <w:t xml:space="preserve">Consequences of </w:t>
            </w:r>
            <w:r w:rsidR="00427FCC">
              <w:rPr>
                <w:color w:val="1F497D" w:themeColor="text2"/>
                <w:sz w:val="18"/>
                <w:szCs w:val="18"/>
                <w:lang w:val="en-GB"/>
              </w:rPr>
              <w:t>s</w:t>
            </w:r>
            <w:r w:rsidRPr="00782E3D">
              <w:rPr>
                <w:color w:val="1F497D" w:themeColor="text2"/>
                <w:sz w:val="18"/>
                <w:szCs w:val="18"/>
                <w:lang w:val="en-GB"/>
              </w:rPr>
              <w:t xml:space="preserve">exual </w:t>
            </w:r>
            <w:r w:rsidR="00427FCC">
              <w:rPr>
                <w:color w:val="1F497D" w:themeColor="text2"/>
                <w:sz w:val="18"/>
                <w:szCs w:val="18"/>
                <w:lang w:val="en-GB"/>
              </w:rPr>
              <w:t>e</w:t>
            </w:r>
            <w:r w:rsidRPr="00782E3D">
              <w:rPr>
                <w:color w:val="1F497D" w:themeColor="text2"/>
                <w:sz w:val="18"/>
                <w:szCs w:val="18"/>
                <w:lang w:val="en-GB"/>
              </w:rPr>
              <w:t xml:space="preserve">xploitation and </w:t>
            </w:r>
            <w:r w:rsidR="00427FCC">
              <w:rPr>
                <w:color w:val="1F497D" w:themeColor="text2"/>
                <w:sz w:val="18"/>
                <w:szCs w:val="18"/>
                <w:lang w:val="en-GB"/>
              </w:rPr>
              <w:t>a</w:t>
            </w:r>
            <w:r w:rsidRPr="00782E3D">
              <w:rPr>
                <w:color w:val="1F497D" w:themeColor="text2"/>
                <w:sz w:val="18"/>
                <w:szCs w:val="18"/>
                <w:lang w:val="en-GB"/>
              </w:rPr>
              <w:t>buse</w:t>
            </w:r>
          </w:p>
        </w:tc>
      </w:tr>
      <w:tr w:rsidR="009D2F9B" w:rsidRPr="00782E3D" w14:paraId="7FA1D871" w14:textId="77777777" w:rsidTr="3FC7E054">
        <w:trPr>
          <w:trHeight w:val="147"/>
        </w:trPr>
        <w:tc>
          <w:tcPr>
            <w:tcW w:w="1028" w:type="pct"/>
            <w:vAlign w:val="center"/>
          </w:tcPr>
          <w:p w14:paraId="09DCAE78" w14:textId="77777777" w:rsidR="009D2F9B" w:rsidRPr="00782E3D" w:rsidRDefault="3FC7E054" w:rsidP="3FC7E054">
            <w:pPr>
              <w:pStyle w:val="Normal2"/>
              <w:jc w:val="right"/>
              <w:rPr>
                <w:b/>
                <w:bCs/>
                <w:caps/>
                <w:color w:val="1F497D" w:themeColor="text2"/>
                <w:sz w:val="18"/>
                <w:szCs w:val="18"/>
                <w:lang w:val="en-GB"/>
              </w:rPr>
            </w:pPr>
            <w:r w:rsidRPr="00782E3D">
              <w:rPr>
                <w:b/>
                <w:bCs/>
                <w:caps/>
                <w:color w:val="1F497D" w:themeColor="text2"/>
                <w:sz w:val="18"/>
                <w:szCs w:val="18"/>
                <w:lang w:val="en-GB"/>
              </w:rPr>
              <w:t>Date:</w:t>
            </w:r>
          </w:p>
        </w:tc>
        <w:tc>
          <w:tcPr>
            <w:tcW w:w="3972" w:type="pct"/>
            <w:gridSpan w:val="3"/>
            <w:vAlign w:val="center"/>
          </w:tcPr>
          <w:p w14:paraId="721DE332" w14:textId="086156F3" w:rsidR="009D2F9B" w:rsidRPr="00782E3D" w:rsidRDefault="005935D3" w:rsidP="00E001F2">
            <w:pPr>
              <w:pStyle w:val="Normal2"/>
              <w:rPr>
                <w:color w:val="1F497D" w:themeColor="text2"/>
                <w:sz w:val="18"/>
                <w:lang w:val="en-GB"/>
              </w:rPr>
            </w:pPr>
            <w:r w:rsidRPr="00782E3D">
              <w:rPr>
                <w:color w:val="1F497D" w:themeColor="text2"/>
                <w:sz w:val="18"/>
                <w:lang w:val="en-GB"/>
              </w:rPr>
              <w:t xml:space="preserve">April </w:t>
            </w:r>
            <w:r w:rsidR="00AD51BF" w:rsidRPr="00782E3D">
              <w:rPr>
                <w:color w:val="1F497D" w:themeColor="text2"/>
                <w:sz w:val="18"/>
                <w:lang w:val="en-GB"/>
              </w:rPr>
              <w:t>21</w:t>
            </w:r>
            <w:r w:rsidRPr="00782E3D">
              <w:rPr>
                <w:color w:val="1F497D" w:themeColor="text2"/>
                <w:sz w:val="18"/>
                <w:lang w:val="en-GB"/>
              </w:rPr>
              <w:t>, 2020</w:t>
            </w:r>
          </w:p>
        </w:tc>
      </w:tr>
      <w:tr w:rsidR="009D2F9B" w:rsidRPr="00782E3D" w14:paraId="266A6E3B" w14:textId="77777777" w:rsidTr="3FC7E054">
        <w:trPr>
          <w:trHeight w:val="194"/>
        </w:trPr>
        <w:tc>
          <w:tcPr>
            <w:tcW w:w="1028" w:type="pct"/>
            <w:vAlign w:val="center"/>
          </w:tcPr>
          <w:p w14:paraId="7EF95AD0" w14:textId="5B3C0049" w:rsidR="009D2F9B" w:rsidRPr="00782E3D" w:rsidRDefault="3FC7E054" w:rsidP="3FC7E054">
            <w:pPr>
              <w:pStyle w:val="Normal2"/>
              <w:jc w:val="right"/>
              <w:rPr>
                <w:b/>
                <w:bCs/>
                <w:caps/>
                <w:color w:val="1F497D" w:themeColor="text2"/>
                <w:sz w:val="18"/>
                <w:szCs w:val="18"/>
                <w:lang w:val="en-GB"/>
              </w:rPr>
            </w:pPr>
            <w:r w:rsidRPr="00782E3D">
              <w:rPr>
                <w:b/>
                <w:bCs/>
                <w:caps/>
                <w:color w:val="1F497D" w:themeColor="text2"/>
                <w:sz w:val="18"/>
                <w:szCs w:val="18"/>
                <w:lang w:val="en-GB"/>
              </w:rPr>
              <w:t>Subject MATTER EXPERT(s):</w:t>
            </w:r>
          </w:p>
        </w:tc>
        <w:tc>
          <w:tcPr>
            <w:tcW w:w="1253" w:type="pct"/>
            <w:vAlign w:val="center"/>
          </w:tcPr>
          <w:p w14:paraId="75BAD200" w14:textId="474D4A9E" w:rsidR="00DE2F38" w:rsidRPr="00782E3D" w:rsidRDefault="00DE2F38" w:rsidP="00FF1C55">
            <w:pPr>
              <w:pStyle w:val="Normal2"/>
              <w:rPr>
                <w:color w:val="1F497D" w:themeColor="text2"/>
                <w:sz w:val="18"/>
                <w:lang w:val="en-GB"/>
              </w:rPr>
            </w:pPr>
          </w:p>
        </w:tc>
        <w:tc>
          <w:tcPr>
            <w:tcW w:w="394" w:type="pct"/>
            <w:vAlign w:val="center"/>
          </w:tcPr>
          <w:p w14:paraId="1B174FF9" w14:textId="77777777" w:rsidR="009D2F9B" w:rsidRPr="00782E3D" w:rsidRDefault="3FC7E054" w:rsidP="3FC7E054">
            <w:pPr>
              <w:pStyle w:val="Normal2"/>
              <w:rPr>
                <w:color w:val="1F497D" w:themeColor="text2"/>
                <w:sz w:val="18"/>
                <w:szCs w:val="18"/>
                <w:lang w:val="en-GB"/>
              </w:rPr>
            </w:pPr>
            <w:r w:rsidRPr="00782E3D">
              <w:rPr>
                <w:color w:val="1F497D" w:themeColor="text2"/>
                <w:sz w:val="18"/>
                <w:szCs w:val="18"/>
                <w:lang w:val="en-GB"/>
              </w:rPr>
              <w:t>E-mail:</w:t>
            </w:r>
          </w:p>
        </w:tc>
        <w:tc>
          <w:tcPr>
            <w:tcW w:w="2325" w:type="pct"/>
            <w:vAlign w:val="center"/>
          </w:tcPr>
          <w:p w14:paraId="58E00D48" w14:textId="7B34784B" w:rsidR="00444342" w:rsidRPr="00782E3D" w:rsidRDefault="00444342" w:rsidP="00FF1C55">
            <w:pPr>
              <w:pStyle w:val="Normal2"/>
              <w:rPr>
                <w:color w:val="1F497D" w:themeColor="text2"/>
                <w:sz w:val="18"/>
                <w:lang w:val="en-GB"/>
              </w:rPr>
            </w:pPr>
          </w:p>
        </w:tc>
      </w:tr>
      <w:tr w:rsidR="009D2F9B" w:rsidRPr="00782E3D" w14:paraId="0A572D4E" w14:textId="77777777" w:rsidTr="3FC7E054">
        <w:trPr>
          <w:trHeight w:val="155"/>
        </w:trPr>
        <w:tc>
          <w:tcPr>
            <w:tcW w:w="1028" w:type="pct"/>
            <w:vAlign w:val="center"/>
          </w:tcPr>
          <w:p w14:paraId="5C139690" w14:textId="77777777" w:rsidR="009D2F9B" w:rsidRPr="00782E3D" w:rsidRDefault="3FC7E054" w:rsidP="3FC7E054">
            <w:pPr>
              <w:pStyle w:val="Normal2"/>
              <w:jc w:val="right"/>
              <w:rPr>
                <w:b/>
                <w:bCs/>
                <w:caps/>
                <w:color w:val="1F497D" w:themeColor="text2"/>
                <w:sz w:val="18"/>
                <w:szCs w:val="18"/>
                <w:lang w:val="en-GB"/>
              </w:rPr>
            </w:pPr>
            <w:r w:rsidRPr="00782E3D">
              <w:rPr>
                <w:b/>
                <w:bCs/>
                <w:caps/>
                <w:color w:val="1F497D" w:themeColor="text2"/>
                <w:sz w:val="18"/>
                <w:szCs w:val="18"/>
                <w:lang w:val="en-GB"/>
              </w:rPr>
              <w:t>Instructional Designer(s):</w:t>
            </w:r>
          </w:p>
        </w:tc>
        <w:tc>
          <w:tcPr>
            <w:tcW w:w="1253" w:type="pct"/>
            <w:vAlign w:val="center"/>
          </w:tcPr>
          <w:p w14:paraId="7683F6F0" w14:textId="5AA91308" w:rsidR="00D41A02" w:rsidRPr="00782E3D" w:rsidRDefault="00AD51BF" w:rsidP="00E001F2">
            <w:pPr>
              <w:pStyle w:val="Normal2"/>
              <w:rPr>
                <w:color w:val="1F497D" w:themeColor="text2"/>
                <w:sz w:val="18"/>
                <w:lang w:val="en-GB"/>
              </w:rPr>
            </w:pPr>
            <w:r w:rsidRPr="00782E3D">
              <w:rPr>
                <w:color w:val="1F497D" w:themeColor="text2"/>
                <w:sz w:val="18"/>
                <w:lang w:val="en-GB"/>
              </w:rPr>
              <w:t>Saher Samnani</w:t>
            </w:r>
          </w:p>
        </w:tc>
        <w:tc>
          <w:tcPr>
            <w:tcW w:w="394" w:type="pct"/>
            <w:vAlign w:val="center"/>
          </w:tcPr>
          <w:p w14:paraId="3FA55338" w14:textId="77777777" w:rsidR="009D2F9B" w:rsidRPr="00782E3D" w:rsidRDefault="3FC7E054" w:rsidP="3FC7E054">
            <w:pPr>
              <w:pStyle w:val="Normal2"/>
              <w:rPr>
                <w:color w:val="1F497D" w:themeColor="text2"/>
                <w:sz w:val="18"/>
                <w:szCs w:val="18"/>
                <w:lang w:val="en-GB"/>
              </w:rPr>
            </w:pPr>
            <w:r w:rsidRPr="00782E3D">
              <w:rPr>
                <w:color w:val="1F497D" w:themeColor="text2"/>
                <w:sz w:val="18"/>
                <w:szCs w:val="18"/>
                <w:lang w:val="en-GB"/>
              </w:rPr>
              <w:t>E-mail:</w:t>
            </w:r>
          </w:p>
        </w:tc>
        <w:tc>
          <w:tcPr>
            <w:tcW w:w="2325" w:type="pct"/>
            <w:vAlign w:val="center"/>
          </w:tcPr>
          <w:p w14:paraId="447652E6" w14:textId="10EEE014" w:rsidR="009D2F9B" w:rsidRPr="00782E3D" w:rsidRDefault="00664015" w:rsidP="00E001F2">
            <w:pPr>
              <w:pStyle w:val="Normal2"/>
              <w:rPr>
                <w:color w:val="1F497D" w:themeColor="text2"/>
                <w:sz w:val="18"/>
                <w:lang w:val="en-GB"/>
              </w:rPr>
            </w:pPr>
            <w:r w:rsidRPr="00782E3D">
              <w:rPr>
                <w:color w:val="1F497D" w:themeColor="text2"/>
                <w:sz w:val="18"/>
                <w:lang w:val="en-GB"/>
              </w:rPr>
              <w:t xml:space="preserve"> </w:t>
            </w:r>
            <w:r w:rsidR="00AD51BF" w:rsidRPr="00782E3D">
              <w:rPr>
                <w:color w:val="1F497D" w:themeColor="text2"/>
                <w:sz w:val="18"/>
                <w:lang w:val="en-GB"/>
              </w:rPr>
              <w:t>sasamnani</w:t>
            </w:r>
            <w:r w:rsidR="00AD03FC" w:rsidRPr="00782E3D">
              <w:rPr>
                <w:color w:val="1F497D" w:themeColor="text2"/>
                <w:sz w:val="18"/>
                <w:lang w:val="en-GB"/>
              </w:rPr>
              <w:t>@ellicom.com</w:t>
            </w:r>
          </w:p>
        </w:tc>
      </w:tr>
    </w:tbl>
    <w:p w14:paraId="4D71C474" w14:textId="77777777" w:rsidR="009D2F9B" w:rsidRPr="00782E3D" w:rsidRDefault="009D2F9B" w:rsidP="005A39C9">
      <w:pPr>
        <w:rPr>
          <w:lang w:val="en-GB"/>
        </w:rPr>
      </w:pPr>
    </w:p>
    <w:tbl>
      <w:tblPr>
        <w:tblW w:w="4965" w:type="pct"/>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85" w:type="dxa"/>
          <w:bottom w:w="85" w:type="dxa"/>
        </w:tblCellMar>
        <w:tblLook w:val="04A0" w:firstRow="1" w:lastRow="0" w:firstColumn="1" w:lastColumn="0" w:noHBand="0" w:noVBand="1"/>
      </w:tblPr>
      <w:tblGrid>
        <w:gridCol w:w="3033"/>
        <w:gridCol w:w="10271"/>
      </w:tblGrid>
      <w:tr w:rsidR="00E001F2" w:rsidRPr="00782E3D" w14:paraId="64C06058" w14:textId="77777777" w:rsidTr="3FC7E054">
        <w:trPr>
          <w:trHeight w:val="186"/>
        </w:trPr>
        <w:tc>
          <w:tcPr>
            <w:tcW w:w="1140" w:type="pct"/>
            <w:vAlign w:val="center"/>
          </w:tcPr>
          <w:p w14:paraId="208A7C0C" w14:textId="77777777" w:rsidR="009D2F9B" w:rsidRPr="00782E3D" w:rsidRDefault="3FC7E054" w:rsidP="3FC7E054">
            <w:pPr>
              <w:pStyle w:val="Normal2"/>
              <w:rPr>
                <w:b/>
                <w:bCs/>
                <w:caps/>
                <w:color w:val="1F497D" w:themeColor="text2"/>
                <w:sz w:val="18"/>
                <w:szCs w:val="18"/>
                <w:lang w:val="en-GB"/>
              </w:rPr>
            </w:pPr>
            <w:r w:rsidRPr="00782E3D">
              <w:rPr>
                <w:b/>
                <w:bCs/>
                <w:caps/>
                <w:color w:val="1F497D" w:themeColor="text2"/>
                <w:sz w:val="18"/>
                <w:szCs w:val="18"/>
                <w:lang w:val="en-GB"/>
              </w:rPr>
              <w:t>General Description</w:t>
            </w:r>
          </w:p>
        </w:tc>
        <w:tc>
          <w:tcPr>
            <w:tcW w:w="3860" w:type="pct"/>
            <w:vAlign w:val="center"/>
          </w:tcPr>
          <w:p w14:paraId="7BC58D08" w14:textId="367DE662" w:rsidR="009D2F9B" w:rsidRPr="00782E3D" w:rsidRDefault="00FF1C55" w:rsidP="00FF1C55">
            <w:pPr>
              <w:pStyle w:val="Normal2"/>
              <w:rPr>
                <w:color w:val="1F497D" w:themeColor="text2"/>
                <w:sz w:val="18"/>
                <w:szCs w:val="18"/>
                <w:lang w:val="en-GB" w:eastAsia="fr-FR"/>
              </w:rPr>
            </w:pPr>
            <w:r w:rsidRPr="00782E3D">
              <w:rPr>
                <w:color w:val="1F497D" w:themeColor="text2"/>
                <w:sz w:val="18"/>
                <w:szCs w:val="18"/>
                <w:lang w:val="en-GB" w:eastAsia="fr-FR"/>
              </w:rPr>
              <w:t>This storyboard presents the information and activities for</w:t>
            </w:r>
            <w:r w:rsidR="00AD03FC" w:rsidRPr="00782E3D">
              <w:rPr>
                <w:color w:val="1F497D" w:themeColor="text2"/>
                <w:sz w:val="18"/>
                <w:szCs w:val="18"/>
                <w:lang w:val="en-GB" w:eastAsia="fr-FR"/>
              </w:rPr>
              <w:t xml:space="preserve"> </w:t>
            </w:r>
            <w:r w:rsidR="00C901B3" w:rsidRPr="00782E3D">
              <w:rPr>
                <w:color w:val="1F497D" w:themeColor="text2"/>
                <w:sz w:val="18"/>
                <w:szCs w:val="18"/>
                <w:lang w:val="en-GB" w:eastAsia="fr-FR"/>
              </w:rPr>
              <w:t>c</w:t>
            </w:r>
            <w:r w:rsidR="00C901B3" w:rsidRPr="00782E3D">
              <w:rPr>
                <w:color w:val="1F497D" w:themeColor="text2"/>
                <w:sz w:val="18"/>
                <w:szCs w:val="18"/>
                <w:lang w:val="en-GB"/>
              </w:rPr>
              <w:t>onsequences of sexual exploitation and abuse</w:t>
            </w:r>
            <w:r w:rsidR="0007601E" w:rsidRPr="00782E3D">
              <w:rPr>
                <w:color w:val="1F497D" w:themeColor="text2"/>
                <w:sz w:val="18"/>
                <w:szCs w:val="18"/>
                <w:lang w:val="en-GB" w:eastAsia="fr-FR"/>
              </w:rPr>
              <w:t>.</w:t>
            </w:r>
          </w:p>
        </w:tc>
      </w:tr>
      <w:tr w:rsidR="00E001F2" w:rsidRPr="00782E3D" w14:paraId="6438DC18" w14:textId="77777777" w:rsidTr="3FC7E054">
        <w:trPr>
          <w:trHeight w:val="120"/>
        </w:trPr>
        <w:tc>
          <w:tcPr>
            <w:tcW w:w="1140" w:type="pct"/>
            <w:vAlign w:val="center"/>
          </w:tcPr>
          <w:p w14:paraId="433CF44C" w14:textId="20E79B29" w:rsidR="009D2F9B" w:rsidRPr="00782E3D" w:rsidRDefault="3FC7E054" w:rsidP="3FC7E054">
            <w:pPr>
              <w:pStyle w:val="Normal2"/>
              <w:rPr>
                <w:b/>
                <w:bCs/>
                <w:caps/>
                <w:color w:val="1F497D" w:themeColor="text2"/>
                <w:sz w:val="18"/>
                <w:szCs w:val="18"/>
                <w:lang w:val="en-GB"/>
              </w:rPr>
            </w:pPr>
            <w:r w:rsidRPr="00782E3D">
              <w:rPr>
                <w:b/>
                <w:bCs/>
                <w:caps/>
                <w:color w:val="1F497D" w:themeColor="text2"/>
                <w:sz w:val="18"/>
                <w:szCs w:val="18"/>
                <w:lang w:val="en-GB"/>
              </w:rPr>
              <w:t>narration</w:t>
            </w:r>
          </w:p>
        </w:tc>
        <w:tc>
          <w:tcPr>
            <w:tcW w:w="3860" w:type="pct"/>
            <w:vAlign w:val="center"/>
          </w:tcPr>
          <w:p w14:paraId="1474E9C5" w14:textId="08C2324D" w:rsidR="009D2F9B" w:rsidRPr="00782E3D" w:rsidRDefault="009D2F9B" w:rsidP="00E001F2">
            <w:pPr>
              <w:pStyle w:val="Normal2"/>
              <w:rPr>
                <w:color w:val="1F497D" w:themeColor="text2"/>
                <w:sz w:val="18"/>
                <w:szCs w:val="18"/>
                <w:lang w:val="en-GB"/>
              </w:rPr>
            </w:pPr>
          </w:p>
        </w:tc>
      </w:tr>
      <w:tr w:rsidR="00FF1C55" w:rsidRPr="00782E3D" w14:paraId="6A13049E" w14:textId="77777777" w:rsidTr="3FC7E054">
        <w:trPr>
          <w:trHeight w:val="186"/>
        </w:trPr>
        <w:tc>
          <w:tcPr>
            <w:tcW w:w="1140" w:type="pct"/>
            <w:vAlign w:val="center"/>
          </w:tcPr>
          <w:p w14:paraId="74606107" w14:textId="77777777" w:rsidR="00FF1C55" w:rsidRPr="00782E3D" w:rsidRDefault="00FF1C55" w:rsidP="00FF1C55">
            <w:pPr>
              <w:pStyle w:val="Normal2"/>
              <w:rPr>
                <w:b/>
                <w:bCs/>
                <w:caps/>
                <w:color w:val="1F497D" w:themeColor="text2"/>
                <w:sz w:val="18"/>
                <w:szCs w:val="18"/>
                <w:lang w:val="en-GB"/>
              </w:rPr>
            </w:pPr>
            <w:r w:rsidRPr="00782E3D">
              <w:rPr>
                <w:b/>
                <w:bCs/>
                <w:caps/>
                <w:color w:val="1F497D" w:themeColor="text2"/>
                <w:sz w:val="18"/>
                <w:szCs w:val="18"/>
                <w:lang w:val="en-GB"/>
              </w:rPr>
              <w:t>graphics/animation</w:t>
            </w:r>
          </w:p>
        </w:tc>
        <w:tc>
          <w:tcPr>
            <w:tcW w:w="3860" w:type="pct"/>
            <w:vAlign w:val="center"/>
          </w:tcPr>
          <w:p w14:paraId="3CEBAADC" w14:textId="77777777" w:rsidR="0007601E" w:rsidRPr="00782E3D" w:rsidRDefault="0007601E" w:rsidP="0007601E">
            <w:pPr>
              <w:pStyle w:val="Normal2"/>
              <w:rPr>
                <w:color w:val="1F497D" w:themeColor="text2"/>
                <w:sz w:val="18"/>
                <w:szCs w:val="18"/>
                <w:lang w:val="en-GB" w:eastAsia="fr-FR"/>
              </w:rPr>
            </w:pPr>
            <w:r w:rsidRPr="00782E3D">
              <w:rPr>
                <w:color w:val="1F497D" w:themeColor="text2"/>
                <w:sz w:val="18"/>
                <w:szCs w:val="18"/>
                <w:lang w:val="en-GB" w:eastAsia="fr-FR"/>
              </w:rPr>
              <w:t xml:space="preserve">The diamond icon </w:t>
            </w:r>
            <w:r w:rsidRPr="00782E3D">
              <w:rPr>
                <w:b/>
                <w:color w:val="1F497D" w:themeColor="text2"/>
                <w:sz w:val="18"/>
                <w:szCs w:val="18"/>
                <w:lang w:val="en-GB" w:eastAsia="fr-FR"/>
              </w:rPr>
              <w:t>[</w:t>
            </w:r>
            <w:r w:rsidRPr="00782E3D">
              <w:rPr>
                <w:rFonts w:ascii="Wingdings 2" w:eastAsia="Wingdings 2" w:hAnsi="Wingdings 2" w:cs="Wingdings 2"/>
                <w:b/>
                <w:color w:val="1F497D" w:themeColor="text2"/>
                <w:sz w:val="18"/>
                <w:szCs w:val="18"/>
                <w:lang w:val="en-GB" w:eastAsia="fr-FR"/>
              </w:rPr>
              <w:t></w:t>
            </w:r>
            <w:r w:rsidRPr="00782E3D">
              <w:rPr>
                <w:b/>
                <w:color w:val="1F497D" w:themeColor="text2"/>
                <w:sz w:val="18"/>
                <w:szCs w:val="18"/>
                <w:lang w:val="en-GB" w:eastAsia="fr-FR"/>
              </w:rPr>
              <w:t xml:space="preserve">] </w:t>
            </w:r>
            <w:r w:rsidRPr="00782E3D">
              <w:rPr>
                <w:color w:val="1F497D" w:themeColor="text2"/>
                <w:sz w:val="18"/>
                <w:szCs w:val="18"/>
                <w:lang w:val="en-GB" w:eastAsia="fr-FR"/>
              </w:rPr>
              <w:t xml:space="preserve">represents the placement or use of an image. </w:t>
            </w:r>
          </w:p>
          <w:p w14:paraId="7576D640" w14:textId="77777777" w:rsidR="00D96102" w:rsidRPr="00782E3D" w:rsidRDefault="00D96102" w:rsidP="0007601E">
            <w:pPr>
              <w:pStyle w:val="Normal2"/>
              <w:rPr>
                <w:color w:val="1F497D" w:themeColor="text2"/>
                <w:sz w:val="18"/>
                <w:szCs w:val="18"/>
                <w:lang w:val="en-GB" w:eastAsia="fr-FR"/>
              </w:rPr>
            </w:pPr>
            <w:r w:rsidRPr="00782E3D">
              <w:rPr>
                <w:color w:val="1F497D" w:themeColor="text2"/>
                <w:sz w:val="18"/>
                <w:szCs w:val="18"/>
                <w:lang w:val="en-GB" w:eastAsia="fr-FR"/>
              </w:rPr>
              <w:t xml:space="preserve">The capital letters, </w:t>
            </w:r>
            <w:r w:rsidRPr="00782E3D">
              <w:rPr>
                <w:b/>
                <w:color w:val="1F497D" w:themeColor="text2"/>
                <w:sz w:val="18"/>
                <w:szCs w:val="18"/>
                <w:lang w:val="en-GB" w:eastAsia="fr-FR"/>
              </w:rPr>
              <w:t>[A-Z]</w:t>
            </w:r>
            <w:r w:rsidRPr="00782E3D">
              <w:rPr>
                <w:color w:val="1F497D" w:themeColor="text2"/>
                <w:sz w:val="18"/>
                <w:szCs w:val="18"/>
                <w:lang w:val="en-GB" w:eastAsia="fr-FR"/>
              </w:rPr>
              <w:t>, represent the number of an image when there are multiple images on one screen/in one block.</w:t>
            </w:r>
          </w:p>
          <w:p w14:paraId="703427F0" w14:textId="10C1CA34" w:rsidR="0007601E" w:rsidRPr="00782E3D" w:rsidRDefault="0007601E" w:rsidP="0007601E">
            <w:pPr>
              <w:pStyle w:val="Normal2"/>
              <w:rPr>
                <w:color w:val="1F497D" w:themeColor="text2"/>
                <w:sz w:val="18"/>
                <w:szCs w:val="18"/>
                <w:lang w:val="en-GB" w:eastAsia="fr-FR"/>
              </w:rPr>
            </w:pPr>
            <w:r w:rsidRPr="00782E3D">
              <w:rPr>
                <w:color w:val="1F497D" w:themeColor="text2"/>
                <w:sz w:val="18"/>
                <w:szCs w:val="18"/>
                <w:lang w:val="en-GB" w:eastAsia="fr-FR"/>
              </w:rPr>
              <w:t>The “Production Notes” column lists instructions for the production team and indicates suggested images.</w:t>
            </w:r>
          </w:p>
          <w:p w14:paraId="3077415B" w14:textId="6BF9F66D" w:rsidR="00FF1C55" w:rsidRPr="00782E3D" w:rsidRDefault="00EA6254" w:rsidP="0007601E">
            <w:pPr>
              <w:pStyle w:val="Normal2"/>
              <w:rPr>
                <w:color w:val="1F497D" w:themeColor="text2"/>
                <w:sz w:val="18"/>
                <w:szCs w:val="18"/>
                <w:lang w:val="en-GB"/>
              </w:rPr>
            </w:pPr>
            <w:r w:rsidRPr="00782E3D">
              <w:rPr>
                <w:color w:val="1F497D" w:themeColor="text2"/>
                <w:sz w:val="18"/>
                <w:szCs w:val="18"/>
                <w:lang w:val="en-GB"/>
              </w:rPr>
              <w:t>Custom graphics will be prepared by ellicom.</w:t>
            </w:r>
          </w:p>
        </w:tc>
      </w:tr>
      <w:tr w:rsidR="00FF1C55" w:rsidRPr="00782E3D" w14:paraId="4CB17395" w14:textId="77777777" w:rsidTr="3FC7E054">
        <w:trPr>
          <w:trHeight w:val="181"/>
        </w:trPr>
        <w:tc>
          <w:tcPr>
            <w:tcW w:w="1140" w:type="pct"/>
            <w:tc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tcBorders>
            <w:vAlign w:val="center"/>
          </w:tcPr>
          <w:p w14:paraId="76A502F4" w14:textId="77777777" w:rsidR="00FF1C55" w:rsidRPr="00782E3D" w:rsidRDefault="00FF1C55" w:rsidP="00FF1C55">
            <w:pPr>
              <w:pStyle w:val="Normal2"/>
              <w:rPr>
                <w:b/>
                <w:bCs/>
                <w:caps/>
                <w:color w:val="1F497D" w:themeColor="text2"/>
                <w:sz w:val="18"/>
                <w:szCs w:val="18"/>
                <w:lang w:val="en-GB"/>
              </w:rPr>
            </w:pPr>
            <w:r w:rsidRPr="00782E3D">
              <w:rPr>
                <w:b/>
                <w:bCs/>
                <w:caps/>
                <w:color w:val="1F497D" w:themeColor="text2"/>
                <w:sz w:val="18"/>
                <w:szCs w:val="18"/>
                <w:lang w:val="en-GB"/>
              </w:rPr>
              <w:t>NavigatioN</w:t>
            </w:r>
          </w:p>
        </w:tc>
        <w:tc>
          <w:tcPr>
            <w:tcW w:w="3860" w:type="pct"/>
            <w:tc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tcBorders>
            <w:vAlign w:val="center"/>
          </w:tcPr>
          <w:p w14:paraId="336F3783" w14:textId="6FEE699D" w:rsidR="00FF1C55" w:rsidRPr="00782E3D" w:rsidRDefault="00FF1C55" w:rsidP="00FF1C55">
            <w:pPr>
              <w:pStyle w:val="Normal2"/>
              <w:rPr>
                <w:rFonts w:ascii="Calibri" w:hAnsi="Calibri" w:cs="Calibri"/>
                <w:bCs/>
                <w:color w:val="1F497D" w:themeColor="text2"/>
                <w:sz w:val="18"/>
                <w:szCs w:val="18"/>
                <w:lang w:val="en-GB"/>
              </w:rPr>
            </w:pPr>
            <w:r w:rsidRPr="00782E3D">
              <w:rPr>
                <w:rFonts w:ascii="Calibri" w:hAnsi="Calibri" w:cs="Calibri"/>
                <w:bCs/>
                <w:color w:val="1F497D" w:themeColor="text2"/>
                <w:sz w:val="18"/>
                <w:szCs w:val="18"/>
                <w:lang w:val="en-GB"/>
              </w:rPr>
              <w:t>Linear</w:t>
            </w:r>
          </w:p>
        </w:tc>
      </w:tr>
      <w:tr w:rsidR="00FF1C55" w:rsidRPr="00782E3D" w14:paraId="4180940B" w14:textId="77777777" w:rsidTr="3FC7E054">
        <w:trPr>
          <w:trHeight w:val="374"/>
        </w:trPr>
        <w:tc>
          <w:tcPr>
            <w:tcW w:w="1140" w:type="pct"/>
            <w:tc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tcBorders>
            <w:vAlign w:val="center"/>
          </w:tcPr>
          <w:p w14:paraId="4EABF08C" w14:textId="77777777" w:rsidR="00FF1C55" w:rsidRPr="00782E3D" w:rsidRDefault="00FF1C55" w:rsidP="00FF1C55">
            <w:pPr>
              <w:pStyle w:val="Normal2"/>
              <w:rPr>
                <w:b/>
                <w:bCs/>
                <w:caps/>
                <w:color w:val="1F497D" w:themeColor="text2"/>
                <w:sz w:val="18"/>
                <w:szCs w:val="18"/>
                <w:lang w:val="en-GB"/>
              </w:rPr>
            </w:pPr>
            <w:r w:rsidRPr="00782E3D">
              <w:rPr>
                <w:b/>
                <w:bCs/>
                <w:caps/>
                <w:color w:val="1F497D" w:themeColor="text2"/>
                <w:sz w:val="18"/>
                <w:szCs w:val="18"/>
                <w:lang w:val="en-GB"/>
              </w:rPr>
              <w:t>INTERACTION</w:t>
            </w:r>
          </w:p>
        </w:tc>
        <w:tc>
          <w:tcPr>
            <w:tcW w:w="3860" w:type="pct"/>
            <w:tc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tcBorders>
            <w:vAlign w:val="center"/>
          </w:tcPr>
          <w:p w14:paraId="35380766" w14:textId="44F3EB9E" w:rsidR="00FF1C55" w:rsidRPr="00782E3D" w:rsidRDefault="00FF1C55" w:rsidP="00FF1C55">
            <w:pPr>
              <w:pStyle w:val="Normal2"/>
              <w:rPr>
                <w:rFonts w:ascii="Calibri" w:hAnsi="Calibri" w:cs="Calibri"/>
                <w:bCs/>
                <w:color w:val="1F497D" w:themeColor="text2"/>
                <w:sz w:val="18"/>
                <w:szCs w:val="18"/>
                <w:lang w:val="en-GB"/>
              </w:rPr>
            </w:pPr>
            <w:r w:rsidRPr="00782E3D">
              <w:rPr>
                <w:rFonts w:ascii="Roboto" w:hAnsi="Roboto" w:cs="Calibri"/>
                <w:bCs/>
                <w:color w:val="1F497D" w:themeColor="text2"/>
                <w:sz w:val="18"/>
                <w:szCs w:val="18"/>
                <w:lang w:val="en-GB"/>
              </w:rPr>
              <w:t>Includes most available through RISE.</w:t>
            </w:r>
          </w:p>
        </w:tc>
      </w:tr>
      <w:tr w:rsidR="00FF1C55" w:rsidRPr="00782E3D" w14:paraId="4372731E" w14:textId="77777777" w:rsidTr="3FC7E054">
        <w:trPr>
          <w:trHeight w:val="181"/>
        </w:trPr>
        <w:tc>
          <w:tcPr>
            <w:tcW w:w="1140" w:type="pct"/>
            <w:tc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tcBorders>
            <w:vAlign w:val="center"/>
          </w:tcPr>
          <w:p w14:paraId="7CBC487A" w14:textId="77777777" w:rsidR="00FF1C55" w:rsidRPr="00782E3D" w:rsidRDefault="00FF1C55" w:rsidP="00FF1C55">
            <w:pPr>
              <w:pStyle w:val="Normal2"/>
              <w:rPr>
                <w:b/>
                <w:bCs/>
                <w:caps/>
                <w:color w:val="1F497D" w:themeColor="text2"/>
                <w:sz w:val="18"/>
                <w:szCs w:val="18"/>
                <w:lang w:val="en-GB"/>
              </w:rPr>
            </w:pPr>
            <w:r w:rsidRPr="00782E3D">
              <w:rPr>
                <w:b/>
                <w:bCs/>
                <w:caps/>
                <w:color w:val="1F497D" w:themeColor="text2"/>
                <w:sz w:val="18"/>
                <w:szCs w:val="18"/>
                <w:lang w:val="en-GB"/>
              </w:rPr>
              <w:t xml:space="preserve">Duration </w:t>
            </w:r>
          </w:p>
        </w:tc>
        <w:tc>
          <w:tcPr>
            <w:tcW w:w="3860" w:type="pct"/>
            <w:tc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tcBorders>
            <w:vAlign w:val="center"/>
          </w:tcPr>
          <w:p w14:paraId="5E357265" w14:textId="0BCC4DF9" w:rsidR="00FF1C55" w:rsidRPr="00782E3D" w:rsidRDefault="00AD51BF" w:rsidP="00FF1C55">
            <w:pPr>
              <w:pStyle w:val="Normal2"/>
              <w:rPr>
                <w:rFonts w:ascii="Calibri" w:hAnsi="Calibri" w:cs="Calibri"/>
                <w:bCs/>
                <w:color w:val="1F497D" w:themeColor="text2"/>
                <w:sz w:val="18"/>
                <w:szCs w:val="18"/>
                <w:lang w:val="en-GB"/>
              </w:rPr>
            </w:pPr>
            <w:r w:rsidRPr="00782E3D">
              <w:rPr>
                <w:rFonts w:ascii="Calibri" w:hAnsi="Calibri" w:cs="Calibri"/>
                <w:bCs/>
                <w:color w:val="1F497D" w:themeColor="text2"/>
                <w:sz w:val="18"/>
                <w:szCs w:val="18"/>
                <w:lang w:val="en-GB"/>
              </w:rPr>
              <w:t>1</w:t>
            </w:r>
            <w:r w:rsidR="006E17E9" w:rsidRPr="00782E3D">
              <w:rPr>
                <w:rFonts w:ascii="Calibri" w:hAnsi="Calibri" w:cs="Calibri"/>
                <w:bCs/>
                <w:color w:val="1F497D" w:themeColor="text2"/>
                <w:sz w:val="18"/>
                <w:szCs w:val="18"/>
                <w:lang w:val="en-GB"/>
              </w:rPr>
              <w:t>2 minutes</w:t>
            </w:r>
          </w:p>
        </w:tc>
      </w:tr>
    </w:tbl>
    <w:p w14:paraId="18B72B5B" w14:textId="0EF985ED" w:rsidR="009D2F9B" w:rsidRPr="00782E3D" w:rsidRDefault="3FC7E054" w:rsidP="3FC7E054">
      <w:pPr>
        <w:spacing w:before="360"/>
        <w:rPr>
          <w:b/>
          <w:bCs/>
          <w:color w:val="1F497D" w:themeColor="text2"/>
          <w:sz w:val="28"/>
          <w:szCs w:val="28"/>
          <w:lang w:val="en-GB"/>
        </w:rPr>
      </w:pPr>
      <w:r w:rsidRPr="00782E3D">
        <w:rPr>
          <w:b/>
          <w:bCs/>
          <w:color w:val="1F497D" w:themeColor="text2"/>
          <w:sz w:val="28"/>
          <w:szCs w:val="28"/>
          <w:lang w:val="en-GB"/>
        </w:rPr>
        <w:t>VERSIONS:</w:t>
      </w:r>
    </w:p>
    <w:tbl>
      <w:tblPr>
        <w:tblW w:w="13268" w:type="dxa"/>
        <w:tblInd w:w="-5"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85" w:type="dxa"/>
          <w:bottom w:w="85" w:type="dxa"/>
        </w:tblCellMar>
        <w:tblLook w:val="04A0" w:firstRow="1" w:lastRow="0" w:firstColumn="1" w:lastColumn="0" w:noHBand="0" w:noVBand="1"/>
      </w:tblPr>
      <w:tblGrid>
        <w:gridCol w:w="1496"/>
        <w:gridCol w:w="1549"/>
        <w:gridCol w:w="6643"/>
        <w:gridCol w:w="3580"/>
      </w:tblGrid>
      <w:tr w:rsidR="00E001F2" w:rsidRPr="00782E3D" w14:paraId="1F93A57A" w14:textId="77777777" w:rsidTr="3FC7E054">
        <w:trPr>
          <w:trHeight w:val="18"/>
        </w:trPr>
        <w:tc>
          <w:tcPr>
            <w:tcW w:w="1701" w:type="dxa"/>
            <w:tcBorders>
              <w:top w:val="single" w:sz="4" w:space="0" w:color="B8CCE4" w:themeColor="accent1" w:themeTint="66"/>
            </w:tcBorders>
            <w:vAlign w:val="center"/>
          </w:tcPr>
          <w:p w14:paraId="4606F349" w14:textId="77777777" w:rsidR="00013A81" w:rsidRPr="00782E3D" w:rsidRDefault="3FC7E054" w:rsidP="3FC7E054">
            <w:pPr>
              <w:pStyle w:val="Normal2"/>
              <w:rPr>
                <w:b/>
                <w:bCs/>
                <w:color w:val="1F497D" w:themeColor="text2"/>
                <w:sz w:val="18"/>
                <w:szCs w:val="18"/>
                <w:lang w:val="en-GB"/>
              </w:rPr>
            </w:pPr>
            <w:r w:rsidRPr="00782E3D">
              <w:rPr>
                <w:b/>
                <w:bCs/>
                <w:color w:val="1F497D" w:themeColor="text2"/>
                <w:sz w:val="18"/>
                <w:szCs w:val="18"/>
                <w:lang w:val="en-GB"/>
              </w:rPr>
              <w:t>NAME</w:t>
            </w:r>
          </w:p>
        </w:tc>
        <w:tc>
          <w:tcPr>
            <w:tcW w:w="1843" w:type="dxa"/>
            <w:tcBorders>
              <w:top w:val="single" w:sz="4" w:space="0" w:color="B8CCE4" w:themeColor="accent1" w:themeTint="66"/>
            </w:tcBorders>
            <w:vAlign w:val="center"/>
          </w:tcPr>
          <w:p w14:paraId="13B01E53" w14:textId="77777777" w:rsidR="00013A81" w:rsidRPr="00782E3D" w:rsidRDefault="3FC7E054" w:rsidP="3FC7E054">
            <w:pPr>
              <w:pStyle w:val="Normal2"/>
              <w:rPr>
                <w:b/>
                <w:bCs/>
                <w:color w:val="1F497D" w:themeColor="text2"/>
                <w:sz w:val="18"/>
                <w:szCs w:val="18"/>
                <w:lang w:val="en-GB"/>
              </w:rPr>
            </w:pPr>
            <w:r w:rsidRPr="00782E3D">
              <w:rPr>
                <w:b/>
                <w:bCs/>
                <w:color w:val="1F497D" w:themeColor="text2"/>
                <w:sz w:val="18"/>
                <w:szCs w:val="18"/>
                <w:lang w:val="en-GB"/>
              </w:rPr>
              <w:t>DATE</w:t>
            </w:r>
          </w:p>
        </w:tc>
        <w:tc>
          <w:tcPr>
            <w:tcW w:w="5401" w:type="dxa"/>
            <w:tcBorders>
              <w:top w:val="single" w:sz="4" w:space="0" w:color="B8CCE4" w:themeColor="accent1" w:themeTint="66"/>
            </w:tcBorders>
            <w:vAlign w:val="center"/>
          </w:tcPr>
          <w:p w14:paraId="668811B8" w14:textId="77777777" w:rsidR="00013A81" w:rsidRPr="00782E3D" w:rsidRDefault="3FC7E054" w:rsidP="3FC7E054">
            <w:pPr>
              <w:pStyle w:val="Normal2"/>
              <w:rPr>
                <w:b/>
                <w:bCs/>
                <w:color w:val="1F497D" w:themeColor="text2"/>
                <w:sz w:val="18"/>
                <w:szCs w:val="18"/>
                <w:lang w:val="en-GB"/>
              </w:rPr>
            </w:pPr>
            <w:r w:rsidRPr="00782E3D">
              <w:rPr>
                <w:b/>
                <w:bCs/>
                <w:color w:val="1F497D" w:themeColor="text2"/>
                <w:sz w:val="18"/>
                <w:szCs w:val="18"/>
                <w:lang w:val="en-GB"/>
              </w:rPr>
              <w:t>FILE NAME</w:t>
            </w:r>
          </w:p>
        </w:tc>
        <w:tc>
          <w:tcPr>
            <w:tcW w:w="4323" w:type="dxa"/>
            <w:tcBorders>
              <w:top w:val="single" w:sz="4" w:space="0" w:color="B8CCE4" w:themeColor="accent1" w:themeTint="66"/>
            </w:tcBorders>
            <w:vAlign w:val="center"/>
          </w:tcPr>
          <w:p w14:paraId="0D1CA932" w14:textId="77777777" w:rsidR="00013A81" w:rsidRPr="00782E3D" w:rsidRDefault="3FC7E054" w:rsidP="3FC7E054">
            <w:pPr>
              <w:pStyle w:val="Normal2"/>
              <w:rPr>
                <w:b/>
                <w:bCs/>
                <w:color w:val="1F497D" w:themeColor="text2"/>
                <w:sz w:val="18"/>
                <w:szCs w:val="18"/>
                <w:lang w:val="en-GB"/>
              </w:rPr>
            </w:pPr>
            <w:r w:rsidRPr="00782E3D">
              <w:rPr>
                <w:b/>
                <w:bCs/>
                <w:color w:val="1F497D" w:themeColor="text2"/>
                <w:sz w:val="18"/>
                <w:szCs w:val="18"/>
                <w:lang w:val="en-GB"/>
              </w:rPr>
              <w:t>DESCRIPTION</w:t>
            </w:r>
          </w:p>
        </w:tc>
      </w:tr>
      <w:tr w:rsidR="0052113C" w:rsidRPr="00782E3D" w14:paraId="5410322C" w14:textId="77777777" w:rsidTr="3FC7E054">
        <w:trPr>
          <w:trHeight w:val="18"/>
        </w:trPr>
        <w:tc>
          <w:tcPr>
            <w:tcW w:w="1701" w:type="dxa"/>
            <w:vAlign w:val="center"/>
          </w:tcPr>
          <w:p w14:paraId="2B52FFDD" w14:textId="057A9C77" w:rsidR="0052113C" w:rsidRPr="00782E3D" w:rsidRDefault="00AD51BF" w:rsidP="0052113C">
            <w:pPr>
              <w:pStyle w:val="Normal2"/>
              <w:rPr>
                <w:color w:val="1F497D" w:themeColor="text2"/>
                <w:sz w:val="18"/>
                <w:szCs w:val="18"/>
                <w:lang w:val="en-GB"/>
              </w:rPr>
            </w:pPr>
            <w:r w:rsidRPr="00782E3D">
              <w:rPr>
                <w:color w:val="1F497D" w:themeColor="text2"/>
                <w:sz w:val="18"/>
                <w:szCs w:val="18"/>
                <w:lang w:val="en-GB"/>
              </w:rPr>
              <w:t>Saher Samnani</w:t>
            </w:r>
          </w:p>
        </w:tc>
        <w:tc>
          <w:tcPr>
            <w:tcW w:w="1843" w:type="dxa"/>
            <w:vAlign w:val="center"/>
          </w:tcPr>
          <w:p w14:paraId="2A2E8EEA" w14:textId="2637C84B" w:rsidR="0052113C" w:rsidRPr="00782E3D" w:rsidRDefault="00DC0354" w:rsidP="0052113C">
            <w:pPr>
              <w:pStyle w:val="Normal2"/>
              <w:rPr>
                <w:color w:val="1F497D" w:themeColor="text2"/>
                <w:sz w:val="18"/>
                <w:szCs w:val="18"/>
                <w:lang w:val="en-GB" w:eastAsia="fr-FR"/>
              </w:rPr>
            </w:pPr>
            <w:r w:rsidRPr="00782E3D">
              <w:rPr>
                <w:color w:val="1F497D" w:themeColor="text2"/>
                <w:sz w:val="18"/>
                <w:szCs w:val="18"/>
                <w:lang w:val="en-GB" w:eastAsia="fr-FR"/>
              </w:rPr>
              <w:t>2</w:t>
            </w:r>
            <w:r w:rsidR="001155C0" w:rsidRPr="00782E3D">
              <w:rPr>
                <w:color w:val="1F497D" w:themeColor="text2"/>
                <w:sz w:val="18"/>
                <w:szCs w:val="18"/>
                <w:lang w:val="en-GB" w:eastAsia="fr-FR"/>
              </w:rPr>
              <w:t>1</w:t>
            </w:r>
            <w:r w:rsidRPr="00782E3D">
              <w:rPr>
                <w:color w:val="1F497D" w:themeColor="text2"/>
                <w:sz w:val="18"/>
                <w:szCs w:val="18"/>
                <w:lang w:val="en-GB" w:eastAsia="fr-FR"/>
              </w:rPr>
              <w:t xml:space="preserve"> April 2020</w:t>
            </w:r>
          </w:p>
        </w:tc>
        <w:tc>
          <w:tcPr>
            <w:tcW w:w="5401" w:type="dxa"/>
            <w:vAlign w:val="center"/>
          </w:tcPr>
          <w:p w14:paraId="572D6160" w14:textId="57103E5F" w:rsidR="0052113C" w:rsidRPr="00782E3D" w:rsidRDefault="00DC0354" w:rsidP="0052113C">
            <w:pPr>
              <w:pStyle w:val="Normal2"/>
              <w:rPr>
                <w:rFonts w:cs="Calibri"/>
                <w:bCs/>
                <w:color w:val="1F497D" w:themeColor="text2"/>
                <w:sz w:val="18"/>
                <w:szCs w:val="18"/>
                <w:lang w:val="en-GB" w:eastAsia="fr-FR"/>
              </w:rPr>
            </w:pPr>
            <w:r w:rsidRPr="00782E3D">
              <w:rPr>
                <w:rFonts w:cs="Calibri"/>
                <w:bCs/>
                <w:color w:val="1F497D" w:themeColor="text2"/>
                <w:sz w:val="18"/>
                <w:szCs w:val="18"/>
                <w:lang w:val="en-GB" w:eastAsia="fr-FR"/>
              </w:rPr>
              <w:t>19-241973-UNICEF-PSEA_Module_0</w:t>
            </w:r>
            <w:r w:rsidR="00AD51BF" w:rsidRPr="00782E3D">
              <w:rPr>
                <w:rFonts w:cs="Calibri"/>
                <w:bCs/>
                <w:color w:val="1F497D" w:themeColor="text2"/>
                <w:sz w:val="18"/>
                <w:szCs w:val="18"/>
                <w:lang w:val="en-GB" w:eastAsia="fr-FR"/>
              </w:rPr>
              <w:t>3</w:t>
            </w:r>
            <w:r w:rsidRPr="00782E3D">
              <w:rPr>
                <w:rFonts w:cs="Calibri"/>
                <w:bCs/>
                <w:color w:val="1F497D" w:themeColor="text2"/>
                <w:sz w:val="18"/>
                <w:szCs w:val="18"/>
                <w:lang w:val="en-GB" w:eastAsia="fr-FR"/>
              </w:rPr>
              <w:t>_</w:t>
            </w:r>
            <w:r w:rsidR="00AD51BF" w:rsidRPr="00782E3D">
              <w:rPr>
                <w:color w:val="1F497D" w:themeColor="text2"/>
                <w:sz w:val="18"/>
                <w:szCs w:val="18"/>
                <w:lang w:val="en-GB"/>
              </w:rPr>
              <w:t xml:space="preserve"> Consequences_of_Sexual_Exploitation_and_Abuse</w:t>
            </w:r>
            <w:r w:rsidRPr="00782E3D">
              <w:rPr>
                <w:rFonts w:cs="Calibri"/>
                <w:bCs/>
                <w:color w:val="1F497D" w:themeColor="text2"/>
                <w:sz w:val="18"/>
                <w:szCs w:val="18"/>
                <w:lang w:val="en-GB" w:eastAsia="fr-FR"/>
              </w:rPr>
              <w:t>_SB_v.0.</w:t>
            </w:r>
            <w:r w:rsidR="00AA137F" w:rsidRPr="00782E3D">
              <w:rPr>
                <w:rFonts w:cs="Calibri"/>
                <w:bCs/>
                <w:color w:val="1F497D" w:themeColor="text2"/>
                <w:sz w:val="18"/>
                <w:szCs w:val="18"/>
                <w:lang w:val="en-GB" w:eastAsia="fr-FR"/>
              </w:rPr>
              <w:t>1</w:t>
            </w:r>
          </w:p>
        </w:tc>
        <w:tc>
          <w:tcPr>
            <w:tcW w:w="4323" w:type="dxa"/>
            <w:vAlign w:val="center"/>
          </w:tcPr>
          <w:p w14:paraId="02FD8CD3" w14:textId="2D2118FF" w:rsidR="0052113C" w:rsidRPr="00782E3D" w:rsidRDefault="00DC0354" w:rsidP="0052113C">
            <w:pPr>
              <w:pStyle w:val="Normal2"/>
              <w:rPr>
                <w:color w:val="1F497D" w:themeColor="text2"/>
                <w:sz w:val="18"/>
                <w:szCs w:val="18"/>
                <w:lang w:val="en-GB" w:eastAsia="fr-FR"/>
              </w:rPr>
            </w:pPr>
            <w:r w:rsidRPr="00782E3D">
              <w:rPr>
                <w:color w:val="1F497D" w:themeColor="text2"/>
                <w:sz w:val="18"/>
                <w:szCs w:val="18"/>
                <w:lang w:val="en-GB" w:eastAsia="fr-FR"/>
              </w:rPr>
              <w:t xml:space="preserve">First version </w:t>
            </w:r>
          </w:p>
        </w:tc>
      </w:tr>
      <w:tr w:rsidR="001155C0" w:rsidRPr="00782E3D" w14:paraId="1030462A" w14:textId="77777777" w:rsidTr="3FC7E054">
        <w:trPr>
          <w:trHeight w:val="18"/>
        </w:trPr>
        <w:tc>
          <w:tcPr>
            <w:tcW w:w="1701" w:type="dxa"/>
            <w:vAlign w:val="center"/>
          </w:tcPr>
          <w:p w14:paraId="6F0B2596" w14:textId="07FCE440" w:rsidR="001155C0" w:rsidRPr="00782E3D" w:rsidRDefault="001155C0" w:rsidP="001155C0">
            <w:pPr>
              <w:pStyle w:val="Normal2"/>
              <w:rPr>
                <w:color w:val="1F497D" w:themeColor="text2"/>
                <w:sz w:val="18"/>
                <w:szCs w:val="18"/>
                <w:lang w:val="en-GB"/>
              </w:rPr>
            </w:pPr>
            <w:r w:rsidRPr="00782E3D">
              <w:rPr>
                <w:color w:val="1F497D" w:themeColor="text2"/>
                <w:sz w:val="18"/>
                <w:szCs w:val="18"/>
                <w:lang w:val="en-GB"/>
              </w:rPr>
              <w:t>Saher Samnani</w:t>
            </w:r>
          </w:p>
        </w:tc>
        <w:tc>
          <w:tcPr>
            <w:tcW w:w="1843" w:type="dxa"/>
            <w:vAlign w:val="center"/>
          </w:tcPr>
          <w:p w14:paraId="19ADD06C" w14:textId="1AF2C58A" w:rsidR="001155C0" w:rsidRPr="00782E3D" w:rsidRDefault="001155C0" w:rsidP="001155C0">
            <w:pPr>
              <w:pStyle w:val="Normal2"/>
              <w:rPr>
                <w:color w:val="1F497D" w:themeColor="text2"/>
                <w:sz w:val="18"/>
                <w:szCs w:val="18"/>
                <w:lang w:val="en-GB" w:eastAsia="fr-FR"/>
              </w:rPr>
            </w:pPr>
            <w:r w:rsidRPr="00782E3D">
              <w:rPr>
                <w:color w:val="1F497D" w:themeColor="text2"/>
                <w:sz w:val="18"/>
                <w:szCs w:val="18"/>
                <w:lang w:val="en-GB" w:eastAsia="fr-FR"/>
              </w:rPr>
              <w:t>23 April 2020</w:t>
            </w:r>
          </w:p>
        </w:tc>
        <w:tc>
          <w:tcPr>
            <w:tcW w:w="5401" w:type="dxa"/>
            <w:vAlign w:val="center"/>
          </w:tcPr>
          <w:p w14:paraId="3C218C7C" w14:textId="4D3EB3BC" w:rsidR="001155C0" w:rsidRPr="00782E3D" w:rsidRDefault="001155C0" w:rsidP="001155C0">
            <w:pPr>
              <w:pStyle w:val="Normal2"/>
              <w:rPr>
                <w:rFonts w:cs="Calibri"/>
                <w:bCs/>
                <w:color w:val="1F497D" w:themeColor="text2"/>
                <w:sz w:val="18"/>
                <w:szCs w:val="18"/>
                <w:lang w:val="en-GB" w:eastAsia="fr-FR"/>
              </w:rPr>
            </w:pPr>
            <w:r w:rsidRPr="00782E3D">
              <w:rPr>
                <w:rFonts w:cs="Calibri"/>
                <w:bCs/>
                <w:color w:val="1F497D" w:themeColor="text2"/>
                <w:sz w:val="18"/>
                <w:szCs w:val="18"/>
                <w:lang w:val="en-GB" w:eastAsia="fr-FR"/>
              </w:rPr>
              <w:t>19-241973-UNICEF-PSEA_Module_03_</w:t>
            </w:r>
            <w:r w:rsidRPr="00782E3D">
              <w:rPr>
                <w:color w:val="1F497D" w:themeColor="text2"/>
                <w:sz w:val="18"/>
                <w:szCs w:val="18"/>
                <w:lang w:val="en-GB"/>
              </w:rPr>
              <w:t xml:space="preserve"> Consequences_of_Sexual_Exploitation_and_Abuse</w:t>
            </w:r>
            <w:r w:rsidRPr="00782E3D">
              <w:rPr>
                <w:rFonts w:cs="Calibri"/>
                <w:bCs/>
                <w:color w:val="1F497D" w:themeColor="text2"/>
                <w:sz w:val="18"/>
                <w:szCs w:val="18"/>
                <w:lang w:val="en-GB" w:eastAsia="fr-FR"/>
              </w:rPr>
              <w:t>_SB_v.0.2</w:t>
            </w:r>
          </w:p>
        </w:tc>
        <w:tc>
          <w:tcPr>
            <w:tcW w:w="4323" w:type="dxa"/>
            <w:vAlign w:val="center"/>
          </w:tcPr>
          <w:p w14:paraId="6E17554C" w14:textId="5CC81C64" w:rsidR="001155C0" w:rsidRPr="00782E3D" w:rsidRDefault="00250884" w:rsidP="001155C0">
            <w:pPr>
              <w:pStyle w:val="Normal2"/>
              <w:rPr>
                <w:color w:val="1F497D" w:themeColor="text2"/>
                <w:sz w:val="18"/>
                <w:szCs w:val="18"/>
                <w:lang w:val="en-GB" w:eastAsia="fr-FR"/>
              </w:rPr>
            </w:pPr>
            <w:r w:rsidRPr="00782E3D">
              <w:rPr>
                <w:color w:val="1F497D" w:themeColor="text2"/>
                <w:sz w:val="18"/>
                <w:szCs w:val="18"/>
                <w:lang w:val="en-GB" w:eastAsia="fr-FR"/>
              </w:rPr>
              <w:t>LS Review</w:t>
            </w:r>
            <w:r w:rsidR="001155C0" w:rsidRPr="00782E3D">
              <w:rPr>
                <w:color w:val="1F497D" w:themeColor="text2"/>
                <w:sz w:val="18"/>
                <w:szCs w:val="18"/>
                <w:lang w:val="en-GB" w:eastAsia="fr-FR"/>
              </w:rPr>
              <w:t xml:space="preserve"> </w:t>
            </w:r>
          </w:p>
        </w:tc>
      </w:tr>
      <w:tr w:rsidR="00A14559" w:rsidRPr="00782E3D" w14:paraId="151706F4" w14:textId="77777777" w:rsidTr="3FC7E054">
        <w:trPr>
          <w:trHeight w:val="18"/>
          <w:ins w:id="0" w:author="Melissa Laurent" w:date="2020-07-31T10:49:00Z"/>
        </w:trPr>
        <w:tc>
          <w:tcPr>
            <w:tcW w:w="1701" w:type="dxa"/>
            <w:vAlign w:val="center"/>
          </w:tcPr>
          <w:p w14:paraId="721F25A1" w14:textId="55625163" w:rsidR="00A14559" w:rsidRPr="00782E3D" w:rsidRDefault="00A14559" w:rsidP="001155C0">
            <w:pPr>
              <w:pStyle w:val="Normal2"/>
              <w:rPr>
                <w:ins w:id="1" w:author="Melissa Laurent" w:date="2020-07-31T10:49:00Z"/>
                <w:color w:val="1F497D" w:themeColor="text2"/>
                <w:sz w:val="18"/>
                <w:szCs w:val="18"/>
                <w:lang w:val="en-GB"/>
              </w:rPr>
            </w:pPr>
            <w:ins w:id="2" w:author="Melissa Laurent" w:date="2020-07-31T10:49:00Z">
              <w:r>
                <w:rPr>
                  <w:color w:val="1F497D" w:themeColor="text2"/>
                  <w:sz w:val="18"/>
                  <w:szCs w:val="18"/>
                  <w:lang w:val="en-GB"/>
                </w:rPr>
                <w:t>Melissa Laurent</w:t>
              </w:r>
            </w:ins>
          </w:p>
        </w:tc>
        <w:tc>
          <w:tcPr>
            <w:tcW w:w="1843" w:type="dxa"/>
            <w:vAlign w:val="center"/>
          </w:tcPr>
          <w:p w14:paraId="2FF383FB" w14:textId="27D11FA2" w:rsidR="00A14559" w:rsidRPr="00782E3D" w:rsidRDefault="00A14559" w:rsidP="001155C0">
            <w:pPr>
              <w:pStyle w:val="Normal2"/>
              <w:rPr>
                <w:ins w:id="3" w:author="Melissa Laurent" w:date="2020-07-31T10:49:00Z"/>
                <w:color w:val="1F497D" w:themeColor="text2"/>
                <w:sz w:val="18"/>
                <w:szCs w:val="18"/>
                <w:lang w:val="en-GB" w:eastAsia="fr-FR"/>
              </w:rPr>
            </w:pPr>
            <w:ins w:id="4" w:author="Melissa Laurent" w:date="2020-07-31T10:50:00Z">
              <w:r>
                <w:rPr>
                  <w:color w:val="1F497D" w:themeColor="text2"/>
                  <w:sz w:val="18"/>
                  <w:szCs w:val="18"/>
                  <w:lang w:val="en-GB" w:eastAsia="fr-FR"/>
                </w:rPr>
                <w:t>31 July 2020</w:t>
              </w:r>
            </w:ins>
          </w:p>
        </w:tc>
        <w:tc>
          <w:tcPr>
            <w:tcW w:w="5401" w:type="dxa"/>
            <w:vAlign w:val="center"/>
          </w:tcPr>
          <w:p w14:paraId="2C1AFCA4" w14:textId="07123EB8" w:rsidR="00A14559" w:rsidRPr="00782E3D" w:rsidRDefault="00A14559" w:rsidP="001155C0">
            <w:pPr>
              <w:pStyle w:val="Normal2"/>
              <w:rPr>
                <w:ins w:id="5" w:author="Melissa Laurent" w:date="2020-07-31T10:49:00Z"/>
                <w:rFonts w:cs="Calibri"/>
                <w:bCs/>
                <w:color w:val="1F497D" w:themeColor="text2"/>
                <w:sz w:val="18"/>
                <w:szCs w:val="18"/>
                <w:lang w:val="en-GB" w:eastAsia="fr-FR"/>
              </w:rPr>
            </w:pPr>
            <w:ins w:id="6" w:author="Melissa Laurent" w:date="2020-07-31T10:50:00Z">
              <w:r w:rsidRPr="00A14559">
                <w:rPr>
                  <w:rFonts w:cs="Calibri"/>
                  <w:bCs/>
                  <w:color w:val="1F497D" w:themeColor="text2"/>
                  <w:sz w:val="18"/>
                  <w:szCs w:val="18"/>
                  <w:lang w:val="en-GB" w:eastAsia="fr-FR"/>
                </w:rPr>
                <w:t>19-241973-UNICEF-PSEA_Module_03_Consequences_of_Sexual_Exploitation_and_Abuse_SB_</w:t>
              </w:r>
              <w:proofErr w:type="gramStart"/>
              <w:r w:rsidRPr="00A14559">
                <w:rPr>
                  <w:rFonts w:cs="Calibri"/>
                  <w:bCs/>
                  <w:color w:val="1F497D" w:themeColor="text2"/>
                  <w:sz w:val="18"/>
                  <w:szCs w:val="18"/>
                  <w:lang w:val="en-GB" w:eastAsia="fr-FR"/>
                </w:rPr>
                <w:t>v.FINAL</w:t>
              </w:r>
              <w:proofErr w:type="gramEnd"/>
              <w:r w:rsidRPr="00A14559">
                <w:rPr>
                  <w:rFonts w:cs="Calibri"/>
                  <w:bCs/>
                  <w:color w:val="1F497D" w:themeColor="text2"/>
                  <w:sz w:val="18"/>
                  <w:szCs w:val="18"/>
                  <w:lang w:val="en-GB" w:eastAsia="fr-FR"/>
                </w:rPr>
                <w:t>_v5.0</w:t>
              </w:r>
            </w:ins>
          </w:p>
        </w:tc>
        <w:tc>
          <w:tcPr>
            <w:tcW w:w="4323" w:type="dxa"/>
            <w:vAlign w:val="center"/>
          </w:tcPr>
          <w:p w14:paraId="225AEBDB" w14:textId="1DEB1C63" w:rsidR="00A14559" w:rsidRPr="00782E3D" w:rsidRDefault="00A14559" w:rsidP="001155C0">
            <w:pPr>
              <w:pStyle w:val="Normal2"/>
              <w:rPr>
                <w:ins w:id="7" w:author="Melissa Laurent" w:date="2020-07-31T10:49:00Z"/>
                <w:color w:val="1F497D" w:themeColor="text2"/>
                <w:sz w:val="18"/>
                <w:szCs w:val="18"/>
                <w:lang w:val="en-GB" w:eastAsia="fr-FR"/>
              </w:rPr>
            </w:pPr>
            <w:ins w:id="8" w:author="Melissa Laurent" w:date="2020-07-31T10:50:00Z">
              <w:r>
                <w:rPr>
                  <w:color w:val="1F497D" w:themeColor="text2"/>
                  <w:sz w:val="18"/>
                  <w:szCs w:val="18"/>
                  <w:lang w:val="en-GB" w:eastAsia="fr-FR"/>
                </w:rPr>
                <w:t>Final</w:t>
              </w:r>
            </w:ins>
          </w:p>
        </w:tc>
      </w:tr>
    </w:tbl>
    <w:p w14:paraId="39804B56" w14:textId="7700C80B" w:rsidR="002D6F73" w:rsidRPr="00782E3D" w:rsidRDefault="002D6F73" w:rsidP="005A39C9">
      <w:pPr>
        <w:rPr>
          <w:lang w:val="en-GB"/>
        </w:rPr>
      </w:pPr>
    </w:p>
    <w:p w14:paraId="6DF8FA44" w14:textId="1C087CE7" w:rsidR="00CC78B0" w:rsidRPr="00782E3D" w:rsidRDefault="00CC78B0">
      <w:pPr>
        <w:spacing w:before="0"/>
        <w:rPr>
          <w:sz w:val="32"/>
          <w:szCs w:val="32"/>
          <w:lang w:val="en-GB"/>
        </w:rPr>
      </w:pPr>
      <w:r w:rsidRPr="00782E3D">
        <w:rPr>
          <w:lang w:val="en-GB"/>
        </w:rPr>
        <w:br w:type="page"/>
      </w:r>
    </w:p>
    <w:p w14:paraId="49E2FB7B" w14:textId="635B83C6" w:rsidR="00611399" w:rsidRPr="00782E3D" w:rsidRDefault="00611399">
      <w:pPr>
        <w:spacing w:before="0"/>
        <w:rPr>
          <w:lang w:val="en-GB"/>
        </w:rPr>
      </w:pPr>
    </w:p>
    <w:sdt>
      <w:sdtPr>
        <w:rPr>
          <w:caps/>
          <w:color w:val="1F497D" w:themeColor="text2"/>
          <w:sz w:val="22"/>
          <w:lang w:val="en-GB"/>
        </w:rPr>
        <w:id w:val="-1701152402"/>
        <w:docPartObj>
          <w:docPartGallery w:val="Table of Contents"/>
          <w:docPartUnique/>
        </w:docPartObj>
      </w:sdtPr>
      <w:sdtEndPr>
        <w:rPr>
          <w:b/>
          <w:bCs/>
          <w:caps w:val="0"/>
          <w:color w:val="000000"/>
          <w:sz w:val="20"/>
        </w:rPr>
      </w:sdtEndPr>
      <w:sdtContent>
        <w:p w14:paraId="7EB3C2D3" w14:textId="18EB0208" w:rsidR="00A42168" w:rsidRPr="00782E3D" w:rsidRDefault="3FC7E054" w:rsidP="3FC7E054">
          <w:pPr>
            <w:rPr>
              <w:b/>
              <w:bCs/>
              <w:caps/>
              <w:color w:val="1F497D" w:themeColor="text2"/>
              <w:sz w:val="28"/>
              <w:szCs w:val="28"/>
              <w:lang w:val="en-GB"/>
            </w:rPr>
          </w:pPr>
          <w:r w:rsidRPr="00782E3D">
            <w:rPr>
              <w:b/>
              <w:bCs/>
              <w:caps/>
              <w:color w:val="1F497D" w:themeColor="text2"/>
              <w:sz w:val="28"/>
              <w:szCs w:val="28"/>
              <w:lang w:val="en-GB"/>
            </w:rPr>
            <w:t>Table of contents</w:t>
          </w:r>
        </w:p>
        <w:p w14:paraId="28A15412" w14:textId="37CB4BBD" w:rsidR="00714B4B" w:rsidRPr="00782E3D" w:rsidRDefault="00F160B8">
          <w:pPr>
            <w:pStyle w:val="TOC1"/>
            <w:rPr>
              <w:rFonts w:eastAsiaTheme="minorEastAsia" w:cstheme="minorBidi"/>
              <w:b w:val="0"/>
              <w:bCs w:val="0"/>
              <w:caps w:val="0"/>
              <w:noProof/>
              <w:color w:val="auto"/>
              <w:sz w:val="22"/>
              <w:szCs w:val="22"/>
              <w:lang w:val="en-GB" w:eastAsia="en-CA"/>
            </w:rPr>
          </w:pPr>
          <w:r w:rsidRPr="00782E3D">
            <w:rPr>
              <w:lang w:val="en-GB"/>
            </w:rPr>
            <w:fldChar w:fldCharType="begin"/>
          </w:r>
          <w:r w:rsidRPr="00782E3D">
            <w:rPr>
              <w:lang w:val="en-GB"/>
            </w:rPr>
            <w:instrText xml:space="preserve"> TOC \t "Lesson title,2,Title,1,LessonTitle,2" </w:instrText>
          </w:r>
          <w:r w:rsidRPr="00782E3D">
            <w:rPr>
              <w:lang w:val="en-GB"/>
            </w:rPr>
            <w:fldChar w:fldCharType="separate"/>
          </w:r>
          <w:r w:rsidR="00714B4B" w:rsidRPr="00782E3D">
            <w:rPr>
              <w:noProof/>
              <w:lang w:val="en-GB"/>
            </w:rPr>
            <w:t>Module 03: Consequences of Sexual Exploitation and Abuse</w:t>
          </w:r>
          <w:r w:rsidR="00714B4B" w:rsidRPr="00782E3D">
            <w:rPr>
              <w:noProof/>
              <w:lang w:val="en-GB"/>
            </w:rPr>
            <w:tab/>
          </w:r>
          <w:r w:rsidR="00714B4B" w:rsidRPr="00782E3D">
            <w:rPr>
              <w:noProof/>
              <w:lang w:val="en-GB"/>
            </w:rPr>
            <w:fldChar w:fldCharType="begin"/>
          </w:r>
          <w:r w:rsidR="00714B4B" w:rsidRPr="00782E3D">
            <w:rPr>
              <w:noProof/>
              <w:lang w:val="en-GB"/>
            </w:rPr>
            <w:instrText xml:space="preserve"> PAGEREF _Toc38535290 \h </w:instrText>
          </w:r>
          <w:r w:rsidR="00714B4B" w:rsidRPr="00782E3D">
            <w:rPr>
              <w:noProof/>
              <w:lang w:val="en-GB"/>
            </w:rPr>
          </w:r>
          <w:r w:rsidR="00714B4B" w:rsidRPr="00782E3D">
            <w:rPr>
              <w:noProof/>
              <w:lang w:val="en-GB"/>
            </w:rPr>
            <w:fldChar w:fldCharType="separate"/>
          </w:r>
          <w:r w:rsidR="00714B4B" w:rsidRPr="00782E3D">
            <w:rPr>
              <w:noProof/>
              <w:lang w:val="en-GB"/>
            </w:rPr>
            <w:t>4</w:t>
          </w:r>
          <w:r w:rsidR="00714B4B" w:rsidRPr="00782E3D">
            <w:rPr>
              <w:noProof/>
              <w:lang w:val="en-GB"/>
            </w:rPr>
            <w:fldChar w:fldCharType="end"/>
          </w:r>
        </w:p>
        <w:p w14:paraId="5022EFDC" w14:textId="1F1C30F5" w:rsidR="00714B4B" w:rsidRPr="00782E3D" w:rsidRDefault="00714B4B">
          <w:pPr>
            <w:pStyle w:val="TOC2"/>
            <w:rPr>
              <w:rFonts w:eastAsiaTheme="minorEastAsia" w:cstheme="minorBidi"/>
              <w:smallCaps w:val="0"/>
              <w:noProof/>
              <w:color w:val="auto"/>
              <w:sz w:val="22"/>
              <w:szCs w:val="22"/>
              <w:lang w:val="en-GB" w:eastAsia="en-CA"/>
            </w:rPr>
          </w:pPr>
          <w:r w:rsidRPr="00782E3D">
            <w:rPr>
              <w:noProof/>
              <w:lang w:val="en-GB"/>
            </w:rPr>
            <w:t>Consequences of Sexual Exploitation and Abuse</w:t>
          </w:r>
          <w:r w:rsidRPr="00782E3D">
            <w:rPr>
              <w:noProof/>
              <w:lang w:val="en-GB"/>
            </w:rPr>
            <w:tab/>
          </w:r>
          <w:r w:rsidRPr="00782E3D">
            <w:rPr>
              <w:noProof/>
              <w:lang w:val="en-GB"/>
            </w:rPr>
            <w:fldChar w:fldCharType="begin"/>
          </w:r>
          <w:r w:rsidRPr="00782E3D">
            <w:rPr>
              <w:noProof/>
              <w:lang w:val="en-GB"/>
            </w:rPr>
            <w:instrText xml:space="preserve"> PAGEREF _Toc38535291 \h </w:instrText>
          </w:r>
          <w:r w:rsidRPr="00782E3D">
            <w:rPr>
              <w:noProof/>
              <w:lang w:val="en-GB"/>
            </w:rPr>
          </w:r>
          <w:r w:rsidRPr="00782E3D">
            <w:rPr>
              <w:noProof/>
              <w:lang w:val="en-GB"/>
            </w:rPr>
            <w:fldChar w:fldCharType="separate"/>
          </w:r>
          <w:r w:rsidRPr="00782E3D">
            <w:rPr>
              <w:noProof/>
              <w:lang w:val="en-GB"/>
            </w:rPr>
            <w:t>4</w:t>
          </w:r>
          <w:r w:rsidRPr="00782E3D">
            <w:rPr>
              <w:noProof/>
              <w:lang w:val="en-GB"/>
            </w:rPr>
            <w:fldChar w:fldCharType="end"/>
          </w:r>
        </w:p>
        <w:p w14:paraId="4E73817C" w14:textId="110A2328" w:rsidR="00714B4B" w:rsidRPr="00782E3D" w:rsidRDefault="00714B4B">
          <w:pPr>
            <w:pStyle w:val="TOC2"/>
            <w:rPr>
              <w:rFonts w:eastAsiaTheme="minorEastAsia" w:cstheme="minorBidi"/>
              <w:smallCaps w:val="0"/>
              <w:noProof/>
              <w:color w:val="auto"/>
              <w:sz w:val="22"/>
              <w:szCs w:val="22"/>
              <w:lang w:val="en-GB" w:eastAsia="en-CA"/>
            </w:rPr>
          </w:pPr>
          <w:r w:rsidRPr="00782E3D">
            <w:rPr>
              <w:noProof/>
              <w:lang w:val="en-GB"/>
            </w:rPr>
            <w:t>Impact of sexual exploitation and abuse on victims</w:t>
          </w:r>
          <w:r w:rsidRPr="00782E3D">
            <w:rPr>
              <w:noProof/>
              <w:lang w:val="en-GB"/>
            </w:rPr>
            <w:tab/>
          </w:r>
          <w:r w:rsidRPr="00782E3D">
            <w:rPr>
              <w:noProof/>
              <w:lang w:val="en-GB"/>
            </w:rPr>
            <w:fldChar w:fldCharType="begin"/>
          </w:r>
          <w:r w:rsidRPr="00782E3D">
            <w:rPr>
              <w:noProof/>
              <w:lang w:val="en-GB"/>
            </w:rPr>
            <w:instrText xml:space="preserve"> PAGEREF _Toc38535293 \h </w:instrText>
          </w:r>
          <w:r w:rsidRPr="00782E3D">
            <w:rPr>
              <w:noProof/>
              <w:lang w:val="en-GB"/>
            </w:rPr>
          </w:r>
          <w:r w:rsidRPr="00782E3D">
            <w:rPr>
              <w:noProof/>
              <w:lang w:val="en-GB"/>
            </w:rPr>
            <w:fldChar w:fldCharType="separate"/>
          </w:r>
          <w:r w:rsidRPr="00782E3D">
            <w:rPr>
              <w:noProof/>
              <w:lang w:val="en-GB"/>
            </w:rPr>
            <w:t>5</w:t>
          </w:r>
          <w:r w:rsidRPr="00782E3D">
            <w:rPr>
              <w:noProof/>
              <w:lang w:val="en-GB"/>
            </w:rPr>
            <w:fldChar w:fldCharType="end"/>
          </w:r>
        </w:p>
        <w:p w14:paraId="403B5D7F" w14:textId="16E3EA4F" w:rsidR="00714B4B" w:rsidRPr="00782E3D" w:rsidRDefault="00714B4B">
          <w:pPr>
            <w:pStyle w:val="TOC2"/>
            <w:rPr>
              <w:rFonts w:eastAsiaTheme="minorEastAsia" w:cstheme="minorBidi"/>
              <w:smallCaps w:val="0"/>
              <w:noProof/>
              <w:color w:val="auto"/>
              <w:sz w:val="22"/>
              <w:szCs w:val="22"/>
              <w:lang w:val="en-GB" w:eastAsia="en-CA"/>
            </w:rPr>
          </w:pPr>
          <w:r w:rsidRPr="00782E3D">
            <w:rPr>
              <w:noProof/>
              <w:lang w:val="en-GB"/>
            </w:rPr>
            <w:t xml:space="preserve">Consequences for </w:t>
          </w:r>
          <w:r w:rsidRPr="00782E3D">
            <w:rPr>
              <w:noProof/>
              <w:sz w:val="18"/>
              <w:szCs w:val="18"/>
              <w:lang w:val="en-GB"/>
            </w:rPr>
            <w:t xml:space="preserve">UN </w:t>
          </w:r>
          <w:r w:rsidRPr="00782E3D">
            <w:rPr>
              <w:noProof/>
              <w:lang w:val="en-GB"/>
            </w:rPr>
            <w:t>personnel who commit sexual exploitation and abuse</w:t>
          </w:r>
          <w:r w:rsidRPr="00782E3D">
            <w:rPr>
              <w:noProof/>
              <w:lang w:val="en-GB"/>
            </w:rPr>
            <w:tab/>
          </w:r>
          <w:r w:rsidRPr="00782E3D">
            <w:rPr>
              <w:noProof/>
              <w:lang w:val="en-GB"/>
            </w:rPr>
            <w:fldChar w:fldCharType="begin"/>
          </w:r>
          <w:r w:rsidRPr="00782E3D">
            <w:rPr>
              <w:noProof/>
              <w:lang w:val="en-GB"/>
            </w:rPr>
            <w:instrText xml:space="preserve"> PAGEREF _Toc38535294 \h </w:instrText>
          </w:r>
          <w:r w:rsidRPr="00782E3D">
            <w:rPr>
              <w:noProof/>
              <w:lang w:val="en-GB"/>
            </w:rPr>
          </w:r>
          <w:r w:rsidRPr="00782E3D">
            <w:rPr>
              <w:noProof/>
              <w:lang w:val="en-GB"/>
            </w:rPr>
            <w:fldChar w:fldCharType="separate"/>
          </w:r>
          <w:r w:rsidRPr="00782E3D">
            <w:rPr>
              <w:noProof/>
              <w:lang w:val="en-GB"/>
            </w:rPr>
            <w:t>11</w:t>
          </w:r>
          <w:r w:rsidRPr="00782E3D">
            <w:rPr>
              <w:noProof/>
              <w:lang w:val="en-GB"/>
            </w:rPr>
            <w:fldChar w:fldCharType="end"/>
          </w:r>
        </w:p>
        <w:p w14:paraId="01B006AD" w14:textId="615F4546" w:rsidR="00A42168" w:rsidRPr="00782E3D" w:rsidRDefault="00F160B8" w:rsidP="00A42168">
          <w:pPr>
            <w:rPr>
              <w:lang w:val="en-GB"/>
            </w:rPr>
          </w:pPr>
          <w:r w:rsidRPr="00782E3D">
            <w:rPr>
              <w:lang w:val="en-GB"/>
            </w:rPr>
            <w:fldChar w:fldCharType="end"/>
          </w:r>
        </w:p>
      </w:sdtContent>
    </w:sdt>
    <w:p w14:paraId="277F612B" w14:textId="77777777" w:rsidR="006C3832" w:rsidRPr="00782E3D" w:rsidRDefault="006C3832" w:rsidP="00A42168">
      <w:pPr>
        <w:rPr>
          <w:lang w:val="en-GB"/>
        </w:rPr>
      </w:pPr>
    </w:p>
    <w:p w14:paraId="58FCCBA0" w14:textId="1FD773BA" w:rsidR="00A42168" w:rsidRPr="00782E3D" w:rsidRDefault="00A42168" w:rsidP="00A42168">
      <w:pPr>
        <w:rPr>
          <w:lang w:val="en-GB"/>
        </w:rPr>
      </w:pPr>
      <w:r w:rsidRPr="00782E3D">
        <w:rPr>
          <w:lang w:val="en-GB"/>
        </w:rPr>
        <w:br w:type="page"/>
      </w:r>
    </w:p>
    <w:p w14:paraId="38B6D4CD" w14:textId="1B4DAEB5" w:rsidR="00A610EC" w:rsidRPr="00782E3D" w:rsidRDefault="00A610EC">
      <w:pPr>
        <w:spacing w:before="0"/>
        <w:rPr>
          <w:lang w:val="en-GB"/>
        </w:rPr>
      </w:pPr>
    </w:p>
    <w:p w14:paraId="3C65A204" w14:textId="38EB5D29" w:rsidR="004A3F78" w:rsidRPr="00782E3D" w:rsidRDefault="0054750B" w:rsidP="00CE4632">
      <w:pPr>
        <w:pStyle w:val="Title"/>
        <w:rPr>
          <w:lang w:val="en-GB"/>
        </w:rPr>
      </w:pPr>
      <w:bookmarkStart w:id="9" w:name="_Toc38535290"/>
      <w:r w:rsidRPr="00782E3D">
        <w:rPr>
          <w:lang w:val="en-GB"/>
        </w:rPr>
        <w:t xml:space="preserve">Module </w:t>
      </w:r>
      <w:r w:rsidR="00AA137F" w:rsidRPr="00782E3D">
        <w:rPr>
          <w:lang w:val="en-GB"/>
        </w:rPr>
        <w:t>3</w:t>
      </w:r>
      <w:r w:rsidR="3FC7E054" w:rsidRPr="00782E3D">
        <w:rPr>
          <w:lang w:val="en-GB"/>
        </w:rPr>
        <w:t>:</w:t>
      </w:r>
      <w:r w:rsidR="00AA137F" w:rsidRPr="00782E3D">
        <w:rPr>
          <w:lang w:val="en-GB"/>
        </w:rPr>
        <w:t xml:space="preserve"> </w:t>
      </w:r>
      <w:r w:rsidR="00AA137F" w:rsidRPr="00782E3D">
        <w:rPr>
          <w:szCs w:val="52"/>
          <w:lang w:val="en-GB"/>
        </w:rPr>
        <w:t xml:space="preserve">Consequences of </w:t>
      </w:r>
      <w:r w:rsidR="00427FCC">
        <w:rPr>
          <w:szCs w:val="52"/>
          <w:lang w:val="en-GB"/>
        </w:rPr>
        <w:t>s</w:t>
      </w:r>
      <w:r w:rsidR="00AA137F" w:rsidRPr="00782E3D">
        <w:rPr>
          <w:szCs w:val="52"/>
          <w:lang w:val="en-GB"/>
        </w:rPr>
        <w:t xml:space="preserve">exual </w:t>
      </w:r>
      <w:r w:rsidR="00427FCC">
        <w:rPr>
          <w:szCs w:val="52"/>
          <w:lang w:val="en-GB"/>
        </w:rPr>
        <w:t>e</w:t>
      </w:r>
      <w:r w:rsidR="00AA137F" w:rsidRPr="00782E3D">
        <w:rPr>
          <w:szCs w:val="52"/>
          <w:lang w:val="en-GB"/>
        </w:rPr>
        <w:t xml:space="preserve">xploitation and </w:t>
      </w:r>
      <w:r w:rsidR="00427FCC">
        <w:rPr>
          <w:szCs w:val="52"/>
          <w:lang w:val="en-GB"/>
        </w:rPr>
        <w:t>a</w:t>
      </w:r>
      <w:r w:rsidR="00AA137F" w:rsidRPr="00782E3D">
        <w:rPr>
          <w:szCs w:val="52"/>
          <w:lang w:val="en-GB"/>
        </w:rPr>
        <w:t>buse</w:t>
      </w:r>
      <w:bookmarkEnd w:id="9"/>
    </w:p>
    <w:p w14:paraId="65C2FEF9" w14:textId="05B14CD9" w:rsidR="00963E72" w:rsidRPr="00782E3D" w:rsidRDefault="3FC7E054" w:rsidP="3FC7E054">
      <w:pPr>
        <w:rPr>
          <w:b/>
          <w:bCs/>
          <w:sz w:val="28"/>
          <w:szCs w:val="28"/>
          <w:lang w:val="en-GB"/>
        </w:rPr>
      </w:pPr>
      <w:r w:rsidRPr="00782E3D">
        <w:rPr>
          <w:b/>
          <w:bCs/>
          <w:sz w:val="28"/>
          <w:szCs w:val="28"/>
          <w:lang w:val="en-GB"/>
        </w:rPr>
        <w:t xml:space="preserve">Approximate Duration: </w:t>
      </w:r>
      <w:r w:rsidR="00AA137F" w:rsidRPr="00782E3D">
        <w:rPr>
          <w:b/>
          <w:bCs/>
          <w:sz w:val="28"/>
          <w:szCs w:val="28"/>
          <w:lang w:val="en-GB"/>
        </w:rPr>
        <w:t>1</w:t>
      </w:r>
      <w:r w:rsidR="00D10CDE" w:rsidRPr="00782E3D">
        <w:rPr>
          <w:b/>
          <w:bCs/>
          <w:sz w:val="28"/>
          <w:szCs w:val="28"/>
          <w:lang w:val="en-GB"/>
        </w:rPr>
        <w:t>2</w:t>
      </w:r>
      <w:r w:rsidRPr="00782E3D">
        <w:rPr>
          <w:b/>
          <w:bCs/>
          <w:sz w:val="28"/>
          <w:szCs w:val="28"/>
          <w:lang w:val="en-GB"/>
        </w:rPr>
        <w:t xml:space="preserve"> minutes</w:t>
      </w:r>
    </w:p>
    <w:p w14:paraId="0456A344" w14:textId="35A653B0" w:rsidR="008937D2" w:rsidRPr="00782E3D" w:rsidRDefault="008937D2">
      <w:pPr>
        <w:rPr>
          <w:lang w:val="en-GB"/>
        </w:rPr>
      </w:pPr>
    </w:p>
    <w:tbl>
      <w:tblPr>
        <w:tblStyle w:val="TableGrid"/>
        <w:tblW w:w="5000" w:type="pct"/>
        <w:tblLayout w:type="fixed"/>
        <w:tblCellMar>
          <w:top w:w="113" w:type="dxa"/>
          <w:bottom w:w="113" w:type="dxa"/>
        </w:tblCellMar>
        <w:tblLook w:val="04A0" w:firstRow="1" w:lastRow="0" w:firstColumn="1" w:lastColumn="0" w:noHBand="0" w:noVBand="1"/>
      </w:tblPr>
      <w:tblGrid>
        <w:gridCol w:w="764"/>
        <w:gridCol w:w="1506"/>
        <w:gridCol w:w="6093"/>
        <w:gridCol w:w="3837"/>
        <w:gridCol w:w="1198"/>
      </w:tblGrid>
      <w:tr w:rsidR="00DD18AE" w:rsidRPr="00782E3D" w14:paraId="460A33CD" w14:textId="6996132B" w:rsidTr="60DF3973">
        <w:trPr>
          <w:cantSplit/>
          <w:trHeight w:val="17"/>
          <w:tblHeader/>
        </w:trPr>
        <w:tc>
          <w:tcPr>
            <w:tcW w:w="285" w:type="pct"/>
            <w:shd w:val="clear" w:color="auto" w:fill="D9D9D9" w:themeFill="background1" w:themeFillShade="D9"/>
            <w:vAlign w:val="center"/>
          </w:tcPr>
          <w:p w14:paraId="6A23ACDA" w14:textId="7B038A06" w:rsidR="00DD18AE" w:rsidRPr="00782E3D" w:rsidRDefault="3FC7E054" w:rsidP="3FC7E054">
            <w:pPr>
              <w:spacing w:before="0"/>
              <w:rPr>
                <w:b/>
                <w:bCs/>
                <w:sz w:val="28"/>
                <w:szCs w:val="28"/>
                <w:lang w:val="en-GB"/>
              </w:rPr>
            </w:pPr>
            <w:r w:rsidRPr="00782E3D">
              <w:rPr>
                <w:b/>
                <w:bCs/>
                <w:lang w:val="en-GB"/>
              </w:rPr>
              <w:t>Bloc</w:t>
            </w:r>
          </w:p>
        </w:tc>
        <w:tc>
          <w:tcPr>
            <w:tcW w:w="562" w:type="pct"/>
            <w:shd w:val="clear" w:color="auto" w:fill="D9D9D9" w:themeFill="background1" w:themeFillShade="D9"/>
            <w:vAlign w:val="center"/>
          </w:tcPr>
          <w:p w14:paraId="75AB1CC1" w14:textId="26B377D6" w:rsidR="00DD18AE" w:rsidRPr="00782E3D" w:rsidRDefault="3FC7E054" w:rsidP="00375504">
            <w:pPr>
              <w:spacing w:before="0"/>
              <w:rPr>
                <w:b/>
                <w:bCs/>
                <w:sz w:val="28"/>
                <w:szCs w:val="28"/>
                <w:lang w:val="en-GB"/>
              </w:rPr>
            </w:pPr>
            <w:r w:rsidRPr="00782E3D">
              <w:rPr>
                <w:b/>
                <w:bCs/>
                <w:lang w:val="en-GB"/>
              </w:rPr>
              <w:t>Type</w:t>
            </w:r>
          </w:p>
        </w:tc>
        <w:tc>
          <w:tcPr>
            <w:tcW w:w="2274" w:type="pct"/>
            <w:shd w:val="clear" w:color="auto" w:fill="D9D9D9" w:themeFill="background1" w:themeFillShade="D9"/>
            <w:vAlign w:val="center"/>
          </w:tcPr>
          <w:p w14:paraId="407B1817" w14:textId="4B8248B2" w:rsidR="00DD18AE" w:rsidRPr="00782E3D" w:rsidRDefault="3FC7E054" w:rsidP="3FC7E054">
            <w:pPr>
              <w:spacing w:before="0"/>
              <w:rPr>
                <w:b/>
                <w:bCs/>
                <w:lang w:val="en-GB"/>
              </w:rPr>
            </w:pPr>
            <w:r w:rsidRPr="00782E3D">
              <w:rPr>
                <w:b/>
                <w:bCs/>
                <w:lang w:val="en-GB"/>
              </w:rPr>
              <w:t>Onscreen text / elements</w:t>
            </w:r>
          </w:p>
        </w:tc>
        <w:tc>
          <w:tcPr>
            <w:tcW w:w="1432" w:type="pct"/>
            <w:shd w:val="clear" w:color="auto" w:fill="D9D9D9" w:themeFill="background1" w:themeFillShade="D9"/>
            <w:vAlign w:val="center"/>
          </w:tcPr>
          <w:p w14:paraId="4D580D7C" w14:textId="06624195" w:rsidR="00DD18AE" w:rsidRPr="00782E3D" w:rsidRDefault="3FC7E054" w:rsidP="3FC7E054">
            <w:pPr>
              <w:spacing w:before="0"/>
              <w:rPr>
                <w:b/>
                <w:bCs/>
                <w:sz w:val="32"/>
                <w:szCs w:val="32"/>
                <w:lang w:val="en-GB"/>
              </w:rPr>
            </w:pPr>
            <w:r w:rsidRPr="00782E3D">
              <w:rPr>
                <w:b/>
                <w:bCs/>
                <w:lang w:val="en-GB"/>
              </w:rPr>
              <w:t>Production Notes</w:t>
            </w:r>
          </w:p>
        </w:tc>
        <w:tc>
          <w:tcPr>
            <w:tcW w:w="447" w:type="pct"/>
            <w:shd w:val="clear" w:color="auto" w:fill="D9D9D9" w:themeFill="background1" w:themeFillShade="D9"/>
          </w:tcPr>
          <w:p w14:paraId="3D6A4E2F" w14:textId="16A961D0" w:rsidR="00DD18AE" w:rsidRPr="00782E3D" w:rsidRDefault="3FC7E054" w:rsidP="3FC7E054">
            <w:pPr>
              <w:spacing w:before="0"/>
              <w:rPr>
                <w:b/>
                <w:bCs/>
                <w:lang w:val="en-GB"/>
              </w:rPr>
            </w:pPr>
            <w:r w:rsidRPr="00782E3D">
              <w:rPr>
                <w:b/>
                <w:bCs/>
                <w:lang w:val="en-GB"/>
              </w:rPr>
              <w:t>Duration</w:t>
            </w:r>
          </w:p>
        </w:tc>
      </w:tr>
      <w:tr w:rsidR="00DD18AE" w:rsidRPr="00782E3D" w14:paraId="03B6032E" w14:textId="32463AB1" w:rsidTr="60DF3973">
        <w:trPr>
          <w:cantSplit/>
          <w:trHeight w:val="17"/>
        </w:trPr>
        <w:tc>
          <w:tcPr>
            <w:tcW w:w="285" w:type="pct"/>
            <w:shd w:val="clear" w:color="auto" w:fill="C6D9F1" w:themeFill="text2" w:themeFillTint="33"/>
            <w:vAlign w:val="center"/>
          </w:tcPr>
          <w:p w14:paraId="4D3F52EC" w14:textId="77777777" w:rsidR="00DD18AE" w:rsidRPr="00782E3D" w:rsidRDefault="3FC7E054" w:rsidP="3FC7E054">
            <w:pPr>
              <w:pStyle w:val="Normal2"/>
              <w:jc w:val="center"/>
              <w:rPr>
                <w:sz w:val="28"/>
                <w:szCs w:val="28"/>
                <w:lang w:val="en-GB"/>
              </w:rPr>
            </w:pPr>
            <w:r w:rsidRPr="00782E3D">
              <w:rPr>
                <w:sz w:val="28"/>
                <w:szCs w:val="28"/>
                <w:lang w:val="en-GB"/>
              </w:rPr>
              <w:t>0</w:t>
            </w:r>
          </w:p>
        </w:tc>
        <w:tc>
          <w:tcPr>
            <w:tcW w:w="562" w:type="pct"/>
            <w:shd w:val="clear" w:color="auto" w:fill="C6D9F1" w:themeFill="text2" w:themeFillTint="33"/>
            <w:vAlign w:val="center"/>
          </w:tcPr>
          <w:p w14:paraId="115D046D" w14:textId="2E3CF6E8" w:rsidR="00DD18AE" w:rsidRPr="00782E3D" w:rsidRDefault="00B45C74" w:rsidP="00375504">
            <w:pPr>
              <w:pStyle w:val="Normal2"/>
              <w:rPr>
                <w:sz w:val="28"/>
                <w:szCs w:val="28"/>
                <w:lang w:val="en-GB"/>
              </w:rPr>
            </w:pPr>
            <w:r w:rsidRPr="00782E3D">
              <w:rPr>
                <w:sz w:val="28"/>
                <w:szCs w:val="28"/>
                <w:lang w:val="en-GB"/>
              </w:rPr>
              <w:t>Module No.</w:t>
            </w:r>
            <w:r w:rsidR="00AA137F" w:rsidRPr="00782E3D">
              <w:rPr>
                <w:sz w:val="28"/>
                <w:szCs w:val="28"/>
                <w:lang w:val="en-GB"/>
              </w:rPr>
              <w:t xml:space="preserve"> 3</w:t>
            </w:r>
          </w:p>
        </w:tc>
        <w:tc>
          <w:tcPr>
            <w:tcW w:w="2274" w:type="pct"/>
            <w:shd w:val="clear" w:color="auto" w:fill="C6D9F1" w:themeFill="text2" w:themeFillTint="33"/>
            <w:vAlign w:val="center"/>
          </w:tcPr>
          <w:p w14:paraId="59846D32" w14:textId="51648C1D" w:rsidR="0083678A" w:rsidRPr="00782E3D" w:rsidRDefault="00AA137F" w:rsidP="00C76875">
            <w:pPr>
              <w:pStyle w:val="Lessontitle"/>
              <w:rPr>
                <w:lang w:val="en-GB"/>
              </w:rPr>
            </w:pPr>
            <w:bookmarkStart w:id="10" w:name="_Toc38535291"/>
            <w:r w:rsidRPr="00782E3D">
              <w:rPr>
                <w:szCs w:val="36"/>
                <w:lang w:val="en-GB"/>
              </w:rPr>
              <w:t xml:space="preserve">Consequences of </w:t>
            </w:r>
            <w:r w:rsidR="00427FCC">
              <w:rPr>
                <w:szCs w:val="36"/>
                <w:lang w:val="en-GB"/>
              </w:rPr>
              <w:t>s</w:t>
            </w:r>
            <w:r w:rsidRPr="00782E3D">
              <w:rPr>
                <w:szCs w:val="36"/>
                <w:lang w:val="en-GB"/>
              </w:rPr>
              <w:t xml:space="preserve">exual </w:t>
            </w:r>
            <w:r w:rsidR="00427FCC">
              <w:rPr>
                <w:szCs w:val="36"/>
                <w:lang w:val="en-GB"/>
              </w:rPr>
              <w:t>e</w:t>
            </w:r>
            <w:r w:rsidRPr="00782E3D">
              <w:rPr>
                <w:szCs w:val="36"/>
                <w:lang w:val="en-GB"/>
              </w:rPr>
              <w:t xml:space="preserve">xploitation and </w:t>
            </w:r>
            <w:r w:rsidR="00427FCC">
              <w:rPr>
                <w:szCs w:val="36"/>
                <w:lang w:val="en-GB"/>
              </w:rPr>
              <w:t>a</w:t>
            </w:r>
            <w:r w:rsidRPr="00782E3D">
              <w:rPr>
                <w:szCs w:val="36"/>
                <w:lang w:val="en-GB"/>
              </w:rPr>
              <w:t>buse</w:t>
            </w:r>
            <w:bookmarkEnd w:id="10"/>
          </w:p>
          <w:p w14:paraId="35FFF6D2" w14:textId="1A758C47" w:rsidR="00D247EE" w:rsidRPr="00782E3D" w:rsidRDefault="00D247EE" w:rsidP="009A7CFA">
            <w:pPr>
              <w:rPr>
                <w:b/>
                <w:sz w:val="36"/>
                <w:lang w:val="en-GB"/>
              </w:rPr>
            </w:pPr>
            <w:r w:rsidRPr="00782E3D">
              <w:rPr>
                <w:b/>
                <w:lang w:val="en-GB"/>
              </w:rPr>
              <w:t>[</w:t>
            </w:r>
            <w:r w:rsidRPr="00782E3D">
              <w:rPr>
                <w:rFonts w:ascii="Wingdings 2" w:eastAsia="Wingdings 2" w:hAnsi="Wingdings 2" w:cs="Wingdings 2"/>
                <w:b/>
                <w:lang w:val="en-GB"/>
              </w:rPr>
              <w:t></w:t>
            </w:r>
            <w:r w:rsidRPr="00782E3D">
              <w:rPr>
                <w:b/>
                <w:lang w:val="en-GB"/>
              </w:rPr>
              <w:t>]</w:t>
            </w:r>
          </w:p>
          <w:p w14:paraId="387F7129" w14:textId="65D847C3" w:rsidR="00DD18AE" w:rsidRPr="00782E3D" w:rsidRDefault="00DD18AE" w:rsidP="0083678A">
            <w:pPr>
              <w:rPr>
                <w:lang w:val="en-GB"/>
              </w:rPr>
            </w:pPr>
          </w:p>
        </w:tc>
        <w:tc>
          <w:tcPr>
            <w:tcW w:w="1432" w:type="pct"/>
            <w:shd w:val="clear" w:color="auto" w:fill="C6D9F1" w:themeFill="text2" w:themeFillTint="33"/>
            <w:vAlign w:val="center"/>
          </w:tcPr>
          <w:p w14:paraId="01839971" w14:textId="44D163F6" w:rsidR="001D2C25" w:rsidRPr="00290BF2" w:rsidRDefault="00B61714" w:rsidP="001D2C25">
            <w:pPr>
              <w:spacing w:before="0"/>
              <w:rPr>
                <w:rFonts w:cstheme="minorHAnsi"/>
                <w:b/>
                <w:bCs/>
                <w:color w:val="auto"/>
                <w:lang w:val="en-CA" w:eastAsia="en-CA"/>
              </w:rPr>
            </w:pPr>
            <w:r w:rsidRPr="00782E3D">
              <w:rPr>
                <w:b/>
                <w:bCs/>
                <w:lang w:val="en-GB"/>
              </w:rPr>
              <w:t>[</w:t>
            </w:r>
            <w:r w:rsidRPr="00782E3D">
              <w:rPr>
                <w:rFonts w:ascii="Wingdings 2" w:eastAsia="Wingdings 2" w:hAnsi="Wingdings 2" w:cs="Wingdings 2"/>
                <w:b/>
                <w:lang w:val="en-GB"/>
              </w:rPr>
              <w:t></w:t>
            </w:r>
            <w:r w:rsidRPr="00782E3D">
              <w:rPr>
                <w:b/>
                <w:bCs/>
                <w:lang w:val="en-GB"/>
              </w:rPr>
              <w:t>]</w:t>
            </w:r>
            <w:r w:rsidR="003D3F72" w:rsidRPr="00782E3D">
              <w:rPr>
                <w:b/>
                <w:bCs/>
                <w:lang w:val="en-GB"/>
              </w:rPr>
              <w:t xml:space="preserve"> Image of a </w:t>
            </w:r>
            <w:r w:rsidR="001D2C25" w:rsidRPr="001D2C25">
              <w:rPr>
                <w:b/>
                <w:bCs/>
                <w:lang w:val="en-GB"/>
              </w:rPr>
              <w:t>w</w:t>
            </w:r>
            <w:r w:rsidR="001D2C25" w:rsidRPr="00290BF2">
              <w:rPr>
                <w:rFonts w:cstheme="minorHAnsi"/>
                <w:b/>
                <w:bCs/>
                <w:color w:val="auto"/>
                <w:lang w:val="en-CA" w:eastAsia="en-CA"/>
              </w:rPr>
              <w:t>oman in a room with h</w:t>
            </w:r>
            <w:r w:rsidR="0068460D">
              <w:rPr>
                <w:rFonts w:cstheme="minorHAnsi"/>
                <w:b/>
                <w:bCs/>
                <w:color w:val="auto"/>
                <w:lang w:val="en-CA" w:eastAsia="en-CA"/>
              </w:rPr>
              <w:t>er</w:t>
            </w:r>
            <w:r w:rsidR="001D2C25" w:rsidRPr="00290BF2">
              <w:rPr>
                <w:rFonts w:cstheme="minorHAnsi"/>
                <w:b/>
                <w:bCs/>
                <w:color w:val="auto"/>
                <w:lang w:val="en-CA" w:eastAsia="en-CA"/>
              </w:rPr>
              <w:t xml:space="preserve"> son on a wheelchair</w:t>
            </w:r>
          </w:p>
          <w:p w14:paraId="74D79982" w14:textId="7C8364D8" w:rsidR="002360AC" w:rsidRPr="00782E3D" w:rsidRDefault="002360AC" w:rsidP="002360AC">
            <w:pPr>
              <w:rPr>
                <w:b/>
                <w:bCs/>
                <w:lang w:val="en-GB"/>
              </w:rPr>
            </w:pPr>
          </w:p>
          <w:p w14:paraId="2CB314B2" w14:textId="57C0B60B" w:rsidR="006547A4" w:rsidRDefault="001D2C25" w:rsidP="009920E4">
            <w:pPr>
              <w:rPr>
                <w:noProof/>
              </w:rPr>
            </w:pPr>
            <w:r>
              <w:rPr>
                <w:noProof/>
              </w:rPr>
              <w:drawing>
                <wp:inline distT="0" distB="0" distL="0" distR="0" wp14:anchorId="7E8929EB" wp14:editId="1F1A52F0">
                  <wp:extent cx="2299335" cy="814070"/>
                  <wp:effectExtent l="0" t="0" r="5715"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99335" cy="814070"/>
                          </a:xfrm>
                          <a:prstGeom prst="rect">
                            <a:avLst/>
                          </a:prstGeom>
                          <a:noFill/>
                          <a:ln>
                            <a:noFill/>
                          </a:ln>
                        </pic:spPr>
                      </pic:pic>
                    </a:graphicData>
                  </a:graphic>
                </wp:inline>
              </w:drawing>
            </w:r>
          </w:p>
          <w:p w14:paraId="0F331E74" w14:textId="236444F6" w:rsidR="001D2C25" w:rsidRPr="001D2C25" w:rsidRDefault="006547A4" w:rsidP="001D2C25">
            <w:pPr>
              <w:spacing w:before="0"/>
              <w:rPr>
                <w:rFonts w:ascii="Segoe UI" w:hAnsi="Segoe UI" w:cs="Segoe UI"/>
                <w:color w:val="auto"/>
                <w:sz w:val="21"/>
                <w:szCs w:val="21"/>
                <w:lang w:val="en-CA" w:eastAsia="en-CA"/>
              </w:rPr>
            </w:pPr>
            <w:r w:rsidRPr="007254BD">
              <w:rPr>
                <w:lang w:val="en-GB"/>
              </w:rPr>
              <w:t>Alt text:</w:t>
            </w:r>
            <w:r>
              <w:rPr>
                <w:noProof/>
              </w:rPr>
              <w:t xml:space="preserve"> </w:t>
            </w:r>
            <w:r w:rsidR="001D2C25" w:rsidRPr="00290BF2">
              <w:rPr>
                <w:rFonts w:cstheme="minorHAnsi"/>
                <w:color w:val="auto"/>
                <w:lang w:val="en-CA" w:eastAsia="en-CA"/>
              </w:rPr>
              <w:t xml:space="preserve">Woman in a room with </w:t>
            </w:r>
            <w:r w:rsidR="0068460D">
              <w:rPr>
                <w:rFonts w:cstheme="minorHAnsi"/>
                <w:color w:val="auto"/>
                <w:lang w:val="en-CA" w:eastAsia="en-CA"/>
              </w:rPr>
              <w:t>her</w:t>
            </w:r>
            <w:r w:rsidR="001D2C25" w:rsidRPr="00290BF2">
              <w:rPr>
                <w:rFonts w:cstheme="minorHAnsi"/>
                <w:color w:val="auto"/>
                <w:lang w:val="en-CA" w:eastAsia="en-CA"/>
              </w:rPr>
              <w:t xml:space="preserve"> son on a wheelchair</w:t>
            </w:r>
            <w:r w:rsidR="00920CCC">
              <w:rPr>
                <w:rFonts w:cstheme="minorHAnsi"/>
                <w:color w:val="auto"/>
                <w:lang w:val="en-CA" w:eastAsia="en-CA"/>
              </w:rPr>
              <w:t>.</w:t>
            </w:r>
          </w:p>
          <w:p w14:paraId="0C250824" w14:textId="424F3CBA" w:rsidR="003D3F72" w:rsidRPr="007254BD" w:rsidRDefault="003D3F72" w:rsidP="009920E4">
            <w:pPr>
              <w:rPr>
                <w:lang w:val="en-GB"/>
              </w:rPr>
            </w:pPr>
          </w:p>
        </w:tc>
        <w:tc>
          <w:tcPr>
            <w:tcW w:w="447" w:type="pct"/>
            <w:shd w:val="clear" w:color="auto" w:fill="C6D9F1" w:themeFill="text2" w:themeFillTint="33"/>
          </w:tcPr>
          <w:p w14:paraId="5856B997" w14:textId="77777777" w:rsidR="00DD18AE" w:rsidRPr="00782E3D" w:rsidRDefault="002360AC" w:rsidP="00AD51BF">
            <w:pPr>
              <w:rPr>
                <w:b/>
                <w:bCs/>
                <w:lang w:val="en-GB"/>
              </w:rPr>
            </w:pPr>
            <w:r w:rsidRPr="00782E3D">
              <w:rPr>
                <w:b/>
                <w:bCs/>
                <w:lang w:val="en-GB"/>
              </w:rPr>
              <w:t>1 min</w:t>
            </w:r>
          </w:p>
          <w:p w14:paraId="24E45090" w14:textId="77777777" w:rsidR="00FE61E1" w:rsidRPr="00782E3D" w:rsidRDefault="00FE61E1" w:rsidP="00AD51BF">
            <w:pPr>
              <w:rPr>
                <w:b/>
                <w:bCs/>
                <w:lang w:val="en-GB"/>
              </w:rPr>
            </w:pPr>
          </w:p>
          <w:p w14:paraId="45759B4B" w14:textId="77777777" w:rsidR="00FE61E1" w:rsidRPr="00782E3D" w:rsidRDefault="00FE61E1" w:rsidP="00AD51BF">
            <w:pPr>
              <w:rPr>
                <w:b/>
                <w:bCs/>
                <w:lang w:val="en-GB"/>
              </w:rPr>
            </w:pPr>
          </w:p>
          <w:p w14:paraId="0878E63C" w14:textId="77777777" w:rsidR="00FE61E1" w:rsidRPr="00782E3D" w:rsidRDefault="00FE61E1" w:rsidP="00AD51BF">
            <w:pPr>
              <w:rPr>
                <w:b/>
                <w:bCs/>
                <w:lang w:val="en-GB"/>
              </w:rPr>
            </w:pPr>
          </w:p>
          <w:p w14:paraId="2FB6928C" w14:textId="77777777" w:rsidR="00FE61E1" w:rsidRPr="00782E3D" w:rsidRDefault="00FE61E1" w:rsidP="00AD51BF">
            <w:pPr>
              <w:rPr>
                <w:b/>
                <w:bCs/>
                <w:lang w:val="en-GB"/>
              </w:rPr>
            </w:pPr>
          </w:p>
          <w:p w14:paraId="28C49972" w14:textId="77777777" w:rsidR="00FE61E1" w:rsidRPr="00782E3D" w:rsidRDefault="00FE61E1" w:rsidP="00AD51BF">
            <w:pPr>
              <w:rPr>
                <w:b/>
                <w:bCs/>
                <w:lang w:val="en-GB"/>
              </w:rPr>
            </w:pPr>
          </w:p>
          <w:p w14:paraId="305AB5FB" w14:textId="77777777" w:rsidR="00FE61E1" w:rsidRPr="00782E3D" w:rsidRDefault="00FE61E1" w:rsidP="00AD51BF">
            <w:pPr>
              <w:rPr>
                <w:b/>
                <w:bCs/>
                <w:lang w:val="en-GB"/>
              </w:rPr>
            </w:pPr>
          </w:p>
          <w:p w14:paraId="7475C962" w14:textId="77777777" w:rsidR="00FE61E1" w:rsidRPr="00782E3D" w:rsidRDefault="00FE61E1" w:rsidP="00AD51BF">
            <w:pPr>
              <w:rPr>
                <w:b/>
                <w:bCs/>
                <w:lang w:val="en-GB"/>
              </w:rPr>
            </w:pPr>
          </w:p>
          <w:p w14:paraId="6AE0ADEE" w14:textId="77777777" w:rsidR="00FE61E1" w:rsidRPr="00782E3D" w:rsidRDefault="00FE61E1" w:rsidP="00AD51BF">
            <w:pPr>
              <w:rPr>
                <w:b/>
                <w:bCs/>
                <w:lang w:val="en-GB"/>
              </w:rPr>
            </w:pPr>
          </w:p>
          <w:p w14:paraId="0DBBB5ED" w14:textId="77777777" w:rsidR="00FE61E1" w:rsidRPr="00782E3D" w:rsidRDefault="00FE61E1" w:rsidP="00AD51BF">
            <w:pPr>
              <w:rPr>
                <w:b/>
                <w:bCs/>
                <w:lang w:val="en-GB"/>
              </w:rPr>
            </w:pPr>
          </w:p>
          <w:p w14:paraId="4B465511" w14:textId="487D65EB" w:rsidR="00FE61E1" w:rsidRPr="00782E3D" w:rsidRDefault="00FE61E1" w:rsidP="00AD51BF">
            <w:pPr>
              <w:rPr>
                <w:b/>
                <w:bCs/>
                <w:lang w:val="en-GB"/>
              </w:rPr>
            </w:pPr>
          </w:p>
        </w:tc>
      </w:tr>
      <w:tr w:rsidR="00DD18AE" w:rsidRPr="00782E3D" w14:paraId="0835A86C" w14:textId="1BBC07A2" w:rsidTr="60DF3973">
        <w:trPr>
          <w:cantSplit/>
          <w:trHeight w:val="615"/>
        </w:trPr>
        <w:tc>
          <w:tcPr>
            <w:tcW w:w="285" w:type="pct"/>
            <w:shd w:val="clear" w:color="auto" w:fill="auto"/>
            <w:vAlign w:val="center"/>
          </w:tcPr>
          <w:p w14:paraId="2EA8BB98" w14:textId="10EC0F3F" w:rsidR="00DD18AE" w:rsidRPr="00782E3D" w:rsidRDefault="3FC7E054" w:rsidP="3FC7E054">
            <w:pPr>
              <w:pStyle w:val="Normal2"/>
              <w:jc w:val="center"/>
              <w:rPr>
                <w:lang w:val="en-GB"/>
              </w:rPr>
            </w:pPr>
            <w:r w:rsidRPr="00782E3D">
              <w:rPr>
                <w:lang w:val="en-GB"/>
              </w:rPr>
              <w:lastRenderedPageBreak/>
              <w:t>0.1</w:t>
            </w:r>
          </w:p>
        </w:tc>
        <w:tc>
          <w:tcPr>
            <w:tcW w:w="562" w:type="pct"/>
            <w:vAlign w:val="center"/>
          </w:tcPr>
          <w:p w14:paraId="2D580077" w14:textId="2110C706" w:rsidR="003E298F" w:rsidRPr="00782E3D" w:rsidRDefault="00224A83" w:rsidP="00375504">
            <w:pPr>
              <w:pStyle w:val="Normal2"/>
              <w:rPr>
                <w:lang w:val="en-GB"/>
              </w:rPr>
            </w:pPr>
            <w:sdt>
              <w:sdtPr>
                <w:rPr>
                  <w:lang w:val="en-GB"/>
                </w:rPr>
                <w:alias w:val="Type"/>
                <w:tag w:val="Type"/>
                <w:id w:val="505477068"/>
                <w:placeholder>
                  <w:docPart w:val="7B83078D1C824F04A76A894F43E676A3"/>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9A427B" w:rsidRPr="00782E3D">
                  <w:rPr>
                    <w:lang w:val="en-GB"/>
                  </w:rPr>
                  <w:t>Text - Paragraph</w:t>
                </w:r>
              </w:sdtContent>
            </w:sdt>
          </w:p>
          <w:p w14:paraId="3C23875B" w14:textId="77777777" w:rsidR="00375504" w:rsidRPr="00782E3D" w:rsidRDefault="00375504" w:rsidP="00375504">
            <w:pPr>
              <w:pStyle w:val="Normal2"/>
              <w:rPr>
                <w:lang w:val="en-GB"/>
              </w:rPr>
            </w:pPr>
          </w:p>
          <w:p w14:paraId="1A318F3C" w14:textId="43B6072B" w:rsidR="00375504" w:rsidRPr="00782E3D" w:rsidRDefault="00224A83" w:rsidP="00375504">
            <w:pPr>
              <w:pStyle w:val="Normal2"/>
              <w:rPr>
                <w:lang w:val="en-GB"/>
              </w:rPr>
            </w:pPr>
            <w:sdt>
              <w:sdtPr>
                <w:rPr>
                  <w:lang w:val="en-GB"/>
                </w:rPr>
                <w:alias w:val="Type"/>
                <w:tag w:val="Type"/>
                <w:id w:val="1947737466"/>
                <w:placeholder>
                  <w:docPart w:val="1AD7544AD6914DB4BA9577A934DABD3B"/>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9A427B" w:rsidRPr="00782E3D">
                  <w:rPr>
                    <w:lang w:val="en-GB"/>
                  </w:rPr>
                  <w:t>Bullet list</w:t>
                </w:r>
              </w:sdtContent>
            </w:sdt>
          </w:p>
        </w:tc>
        <w:tc>
          <w:tcPr>
            <w:tcW w:w="2274" w:type="pct"/>
            <w:shd w:val="clear" w:color="auto" w:fill="auto"/>
          </w:tcPr>
          <w:p w14:paraId="77278175" w14:textId="77777777" w:rsidR="00D247EE" w:rsidRPr="00782E3D" w:rsidRDefault="00D247EE" w:rsidP="00D247EE">
            <w:pPr>
              <w:shd w:val="clear" w:color="auto" w:fill="FFFFFF"/>
              <w:spacing w:before="0"/>
              <w:textAlignment w:val="baseline"/>
              <w:rPr>
                <w:rFonts w:cstheme="minorHAnsi"/>
                <w:b/>
                <w:bCs/>
                <w:color w:val="auto"/>
                <w:lang w:val="en-GB"/>
              </w:rPr>
            </w:pPr>
            <w:r w:rsidRPr="00782E3D">
              <w:rPr>
                <w:rFonts w:cstheme="minorHAnsi"/>
                <w:b/>
                <w:bCs/>
                <w:color w:val="auto"/>
                <w:lang w:val="en-GB"/>
              </w:rPr>
              <w:t>[</w:t>
            </w:r>
            <w:r w:rsidRPr="00782E3D">
              <w:rPr>
                <w:rFonts w:ascii="Wingdings 2" w:eastAsia="Wingdings 2" w:hAnsi="Wingdings 2" w:cstheme="minorHAnsi"/>
                <w:b/>
                <w:color w:val="auto"/>
                <w:lang w:val="en-GB"/>
              </w:rPr>
              <w:t></w:t>
            </w:r>
            <w:r w:rsidRPr="00782E3D">
              <w:rPr>
                <w:rFonts w:cstheme="minorHAnsi"/>
                <w:b/>
                <w:bCs/>
                <w:color w:val="auto"/>
                <w:lang w:val="en-GB"/>
              </w:rPr>
              <w:t>]</w:t>
            </w:r>
          </w:p>
          <w:p w14:paraId="2D109152" w14:textId="74D97107" w:rsidR="00F055C9" w:rsidRPr="00782E3D" w:rsidRDefault="00D247EE" w:rsidP="00250884">
            <w:pPr>
              <w:pStyle w:val="Lessontitle"/>
              <w:rPr>
                <w:b w:val="0"/>
                <w:bCs w:val="0"/>
                <w:sz w:val="20"/>
                <w:szCs w:val="20"/>
                <w:lang w:val="en-GB"/>
              </w:rPr>
            </w:pPr>
            <w:bookmarkStart w:id="11" w:name="_Toc38535292"/>
            <w:r w:rsidRPr="787F1097">
              <w:rPr>
                <w:b w:val="0"/>
                <w:bCs w:val="0"/>
                <w:sz w:val="20"/>
                <w:szCs w:val="20"/>
                <w:lang w:val="en-GB"/>
              </w:rPr>
              <w:t xml:space="preserve">Welcome to </w:t>
            </w:r>
            <w:r w:rsidRPr="00757D36">
              <w:rPr>
                <w:b w:val="0"/>
                <w:bCs w:val="0"/>
                <w:sz w:val="20"/>
                <w:szCs w:val="20"/>
                <w:lang w:val="en-GB"/>
              </w:rPr>
              <w:t>the</w:t>
            </w:r>
            <w:r w:rsidR="00250884" w:rsidRPr="00757D36">
              <w:rPr>
                <w:b w:val="0"/>
                <w:bCs w:val="0"/>
                <w:sz w:val="20"/>
                <w:szCs w:val="20"/>
                <w:lang w:val="en-GB"/>
              </w:rPr>
              <w:t xml:space="preserve"> module on the</w:t>
            </w:r>
            <w:r w:rsidRPr="00757D36">
              <w:rPr>
                <w:b w:val="0"/>
                <w:bCs w:val="0"/>
                <w:sz w:val="20"/>
                <w:szCs w:val="20"/>
                <w:lang w:val="en-GB"/>
              </w:rPr>
              <w:t xml:space="preserve"> </w:t>
            </w:r>
            <w:r w:rsidR="003B11CC" w:rsidRPr="00757D36">
              <w:rPr>
                <w:b w:val="0"/>
                <w:bCs w:val="0"/>
                <w:sz w:val="20"/>
                <w:szCs w:val="20"/>
                <w:lang w:val="en-GB"/>
              </w:rPr>
              <w:t>c</w:t>
            </w:r>
            <w:r w:rsidR="00CF1423" w:rsidRPr="00757D36">
              <w:rPr>
                <w:b w:val="0"/>
                <w:bCs w:val="0"/>
                <w:sz w:val="20"/>
                <w:szCs w:val="20"/>
                <w:lang w:val="en-GB"/>
              </w:rPr>
              <w:t xml:space="preserve">onsequences of </w:t>
            </w:r>
            <w:r w:rsidR="003B11CC" w:rsidRPr="00757D36">
              <w:rPr>
                <w:b w:val="0"/>
                <w:bCs w:val="0"/>
                <w:sz w:val="20"/>
                <w:szCs w:val="20"/>
                <w:lang w:val="en-GB"/>
              </w:rPr>
              <w:t>s</w:t>
            </w:r>
            <w:r w:rsidR="00250884" w:rsidRPr="00757D36">
              <w:rPr>
                <w:b w:val="0"/>
                <w:bCs w:val="0"/>
                <w:sz w:val="20"/>
                <w:szCs w:val="20"/>
                <w:lang w:val="en-GB"/>
              </w:rPr>
              <w:t xml:space="preserve">exual </w:t>
            </w:r>
            <w:r w:rsidR="003B11CC" w:rsidRPr="00757D36">
              <w:rPr>
                <w:b w:val="0"/>
                <w:bCs w:val="0"/>
                <w:sz w:val="20"/>
                <w:szCs w:val="20"/>
                <w:lang w:val="en-GB"/>
              </w:rPr>
              <w:t>e</w:t>
            </w:r>
            <w:r w:rsidR="00250884" w:rsidRPr="00757D36">
              <w:rPr>
                <w:b w:val="0"/>
                <w:bCs w:val="0"/>
                <w:sz w:val="20"/>
                <w:szCs w:val="20"/>
                <w:lang w:val="en-GB"/>
              </w:rPr>
              <w:t xml:space="preserve">xploitation </w:t>
            </w:r>
            <w:r w:rsidR="00CF1423" w:rsidRPr="00757D36">
              <w:rPr>
                <w:b w:val="0"/>
                <w:bCs w:val="0"/>
                <w:sz w:val="20"/>
                <w:szCs w:val="20"/>
                <w:lang w:val="en-GB"/>
              </w:rPr>
              <w:t xml:space="preserve">and </w:t>
            </w:r>
            <w:r w:rsidR="003B11CC" w:rsidRPr="00757D36">
              <w:rPr>
                <w:b w:val="0"/>
                <w:bCs w:val="0"/>
                <w:sz w:val="20"/>
                <w:szCs w:val="20"/>
                <w:lang w:val="en-GB"/>
              </w:rPr>
              <w:t>a</w:t>
            </w:r>
            <w:r w:rsidR="00250884" w:rsidRPr="00757D36">
              <w:rPr>
                <w:b w:val="0"/>
                <w:bCs w:val="0"/>
                <w:sz w:val="20"/>
                <w:szCs w:val="20"/>
                <w:lang w:val="en-GB"/>
              </w:rPr>
              <w:t>buse.</w:t>
            </w:r>
            <w:r w:rsidRPr="00757D36">
              <w:rPr>
                <w:b w:val="0"/>
                <w:bCs w:val="0"/>
                <w:sz w:val="20"/>
                <w:szCs w:val="20"/>
                <w:lang w:val="en-GB"/>
              </w:rPr>
              <w:t xml:space="preserve"> In this module, you wil</w:t>
            </w:r>
            <w:r w:rsidR="000405AA" w:rsidRPr="00757D36">
              <w:rPr>
                <w:b w:val="0"/>
                <w:bCs w:val="0"/>
                <w:sz w:val="20"/>
                <w:szCs w:val="20"/>
                <w:lang w:val="en-GB"/>
              </w:rPr>
              <w:t xml:space="preserve">l learn </w:t>
            </w:r>
            <w:r w:rsidR="00F33033" w:rsidRPr="00757D36">
              <w:rPr>
                <w:b w:val="0"/>
                <w:bCs w:val="0"/>
                <w:sz w:val="20"/>
                <w:szCs w:val="20"/>
                <w:lang w:val="en-GB"/>
              </w:rPr>
              <w:t xml:space="preserve">about the impact of sexual exploitation and abuse on the victim, </w:t>
            </w:r>
            <w:r w:rsidR="52E7417F" w:rsidRPr="00757D36">
              <w:rPr>
                <w:b w:val="0"/>
                <w:bCs w:val="0"/>
                <w:sz w:val="20"/>
                <w:szCs w:val="20"/>
                <w:lang w:val="en-GB"/>
              </w:rPr>
              <w:t>on any</w:t>
            </w:r>
            <w:r w:rsidR="00F33033" w:rsidRPr="00757D36">
              <w:rPr>
                <w:b w:val="0"/>
                <w:bCs w:val="0"/>
                <w:sz w:val="20"/>
                <w:szCs w:val="20"/>
                <w:lang w:val="en-GB"/>
              </w:rPr>
              <w:t xml:space="preserve"> child born as a res</w:t>
            </w:r>
            <w:r w:rsidR="00250884" w:rsidRPr="00757D36">
              <w:rPr>
                <w:b w:val="0"/>
                <w:bCs w:val="0"/>
                <w:sz w:val="20"/>
                <w:szCs w:val="20"/>
                <w:lang w:val="en-GB"/>
              </w:rPr>
              <w:t>ul</w:t>
            </w:r>
            <w:r w:rsidR="00F33033" w:rsidRPr="00757D36">
              <w:rPr>
                <w:b w:val="0"/>
                <w:bCs w:val="0"/>
                <w:sz w:val="20"/>
                <w:szCs w:val="20"/>
                <w:lang w:val="en-GB"/>
              </w:rPr>
              <w:t xml:space="preserve">t of this act and consequences for UN personnel who commit sexual exploitation and abuse. </w:t>
            </w:r>
            <w:bookmarkEnd w:id="11"/>
          </w:p>
          <w:p w14:paraId="7C310E16" w14:textId="77777777" w:rsidR="00F33033" w:rsidRPr="00782E3D" w:rsidRDefault="00F33033" w:rsidP="00CF1423">
            <w:pPr>
              <w:spacing w:before="0"/>
              <w:rPr>
                <w:rFonts w:eastAsia="Arial"/>
                <w:noProof/>
                <w:lang w:val="en-GB"/>
              </w:rPr>
            </w:pPr>
          </w:p>
          <w:p w14:paraId="4337548D" w14:textId="77777777" w:rsidR="00470A6A" w:rsidRPr="00782E3D" w:rsidRDefault="00470A6A" w:rsidP="00470A6A">
            <w:pPr>
              <w:rPr>
                <w:b/>
                <w:bCs/>
                <w:lang w:val="en-GB"/>
              </w:rPr>
            </w:pPr>
            <w:r w:rsidRPr="00782E3D">
              <w:rPr>
                <w:b/>
                <w:bCs/>
                <w:lang w:val="en-GB"/>
              </w:rPr>
              <w:t>Learning objectives</w:t>
            </w:r>
          </w:p>
          <w:p w14:paraId="3CB3879B" w14:textId="77777777" w:rsidR="00470A6A" w:rsidRPr="00782E3D" w:rsidRDefault="00470A6A" w:rsidP="00470A6A">
            <w:pPr>
              <w:rPr>
                <w:rFonts w:cstheme="minorHAnsi"/>
                <w:noProof/>
                <w:color w:val="auto"/>
                <w:sz w:val="22"/>
                <w:lang w:val="en-GB" w:eastAsia="fr-FR"/>
              </w:rPr>
            </w:pPr>
            <w:r w:rsidRPr="00782E3D">
              <w:rPr>
                <w:rFonts w:eastAsia="Arial" w:cstheme="minorHAnsi"/>
                <w:noProof/>
                <w:color w:val="auto"/>
                <w:lang w:val="en-GB"/>
              </w:rPr>
              <w:t xml:space="preserve">By the end of this module, you should be able to: </w:t>
            </w:r>
          </w:p>
          <w:p w14:paraId="26DA670D" w14:textId="5B4AC510" w:rsidR="00F055C9" w:rsidRPr="00782E3D" w:rsidRDefault="00250884" w:rsidP="00536972">
            <w:pPr>
              <w:numPr>
                <w:ilvl w:val="0"/>
                <w:numId w:val="40"/>
              </w:numPr>
              <w:autoSpaceDE w:val="0"/>
              <w:autoSpaceDN w:val="0"/>
              <w:adjustRightInd w:val="0"/>
              <w:spacing w:before="0"/>
              <w:ind w:left="449" w:hanging="147"/>
              <w:rPr>
                <w:rFonts w:cs="Calibri"/>
                <w:lang w:val="en-GB"/>
              </w:rPr>
            </w:pPr>
            <w:r w:rsidRPr="00782E3D">
              <w:rPr>
                <w:rFonts w:cs="Calibri"/>
                <w:lang w:val="en-GB"/>
              </w:rPr>
              <w:t xml:space="preserve">Explain </w:t>
            </w:r>
            <w:r w:rsidR="00F055C9" w:rsidRPr="00782E3D">
              <w:rPr>
                <w:rFonts w:cs="Calibri"/>
                <w:lang w:val="en-GB"/>
              </w:rPr>
              <w:t>the impact of sexual exploitation and abuse on victims</w:t>
            </w:r>
          </w:p>
          <w:p w14:paraId="23B01253" w14:textId="0F0FC9C4" w:rsidR="00F055C9" w:rsidRPr="00782E3D" w:rsidRDefault="00250884" w:rsidP="00536972">
            <w:pPr>
              <w:numPr>
                <w:ilvl w:val="0"/>
                <w:numId w:val="40"/>
              </w:numPr>
              <w:autoSpaceDE w:val="0"/>
              <w:autoSpaceDN w:val="0"/>
              <w:adjustRightInd w:val="0"/>
              <w:spacing w:before="0"/>
              <w:ind w:left="449" w:hanging="147"/>
              <w:rPr>
                <w:rFonts w:cs="Calibri"/>
                <w:lang w:val="en-GB"/>
              </w:rPr>
            </w:pPr>
            <w:r w:rsidRPr="00782E3D">
              <w:rPr>
                <w:rFonts w:cs="Calibri"/>
                <w:lang w:val="en-GB"/>
              </w:rPr>
              <w:t xml:space="preserve">Describe </w:t>
            </w:r>
            <w:r w:rsidR="00F055C9" w:rsidRPr="00782E3D">
              <w:rPr>
                <w:rFonts w:cs="Calibri"/>
                <w:lang w:val="en-GB"/>
              </w:rPr>
              <w:t>the consequences for UN personnel who commit sexual exploitation and abuse</w:t>
            </w:r>
          </w:p>
          <w:p w14:paraId="21F1E947" w14:textId="6BBC1E32" w:rsidR="00F055C9" w:rsidRPr="00782E3D" w:rsidRDefault="00250884" w:rsidP="00536972">
            <w:pPr>
              <w:numPr>
                <w:ilvl w:val="0"/>
                <w:numId w:val="40"/>
              </w:numPr>
              <w:autoSpaceDE w:val="0"/>
              <w:autoSpaceDN w:val="0"/>
              <w:adjustRightInd w:val="0"/>
              <w:spacing w:before="0"/>
              <w:ind w:left="449" w:hanging="147"/>
              <w:rPr>
                <w:rFonts w:cs="Calibri"/>
                <w:lang w:val="en-GB"/>
              </w:rPr>
            </w:pPr>
            <w:r w:rsidRPr="00782E3D">
              <w:rPr>
                <w:rFonts w:cs="Calibri"/>
                <w:lang w:val="en-GB"/>
              </w:rPr>
              <w:t xml:space="preserve">Explain </w:t>
            </w:r>
            <w:r w:rsidR="00F644A0" w:rsidRPr="00782E3D">
              <w:rPr>
                <w:rFonts w:cs="Calibri"/>
                <w:lang w:val="en-GB"/>
              </w:rPr>
              <w:t>how</w:t>
            </w:r>
            <w:r w:rsidR="00F055C9" w:rsidRPr="00782E3D">
              <w:rPr>
                <w:rFonts w:cs="Calibri"/>
                <w:lang w:val="en-GB"/>
              </w:rPr>
              <w:t xml:space="preserve"> sexual exploitation and abuse damage the work of the UN</w:t>
            </w:r>
          </w:p>
          <w:p w14:paraId="37D49965" w14:textId="77777777" w:rsidR="00470A6A" w:rsidRPr="00782E3D" w:rsidRDefault="00470A6A" w:rsidP="00D247EE">
            <w:pPr>
              <w:spacing w:before="0"/>
              <w:rPr>
                <w:rFonts w:cstheme="minorHAnsi"/>
                <w:b/>
                <w:color w:val="auto"/>
                <w:lang w:val="en-GB" w:eastAsia="en-CA"/>
              </w:rPr>
            </w:pPr>
          </w:p>
          <w:p w14:paraId="1C3D72A1" w14:textId="553A4778" w:rsidR="00DD18AE" w:rsidRPr="00782E3D" w:rsidRDefault="00D247EE" w:rsidP="00D247EE">
            <w:pPr>
              <w:spacing w:before="0"/>
              <w:rPr>
                <w:lang w:val="en-GB"/>
              </w:rPr>
            </w:pPr>
            <w:r w:rsidRPr="00782E3D">
              <w:rPr>
                <w:rFonts w:cstheme="minorHAnsi"/>
                <w:b/>
                <w:color w:val="auto"/>
                <w:lang w:val="en-GB" w:eastAsia="en-CA"/>
              </w:rPr>
              <w:t>Select the ‘START</w:t>
            </w:r>
            <w:r w:rsidR="00D96102" w:rsidRPr="00782E3D">
              <w:rPr>
                <w:rFonts w:cstheme="minorHAnsi"/>
                <w:b/>
                <w:color w:val="auto"/>
                <w:lang w:val="en-GB" w:eastAsia="en-CA"/>
              </w:rPr>
              <w:t xml:space="preserve"> COURSE</w:t>
            </w:r>
            <w:r w:rsidRPr="00782E3D">
              <w:rPr>
                <w:rFonts w:cstheme="minorHAnsi"/>
                <w:b/>
                <w:color w:val="auto"/>
                <w:lang w:val="en-GB" w:eastAsia="en-CA"/>
              </w:rPr>
              <w:t>’ button to begin the module.</w:t>
            </w:r>
          </w:p>
        </w:tc>
        <w:tc>
          <w:tcPr>
            <w:tcW w:w="1432" w:type="pct"/>
            <w:shd w:val="clear" w:color="auto" w:fill="auto"/>
            <w:vAlign w:val="center"/>
          </w:tcPr>
          <w:p w14:paraId="19E6C974" w14:textId="0FFA7617" w:rsidR="00267482" w:rsidRPr="00782E3D" w:rsidRDefault="00267482" w:rsidP="00267482">
            <w:pPr>
              <w:pStyle w:val="Normal2"/>
              <w:rPr>
                <w:lang w:val="en-GB"/>
              </w:rPr>
            </w:pPr>
            <w:r w:rsidRPr="00782E3D">
              <w:rPr>
                <w:b/>
                <w:bCs/>
                <w:lang w:val="en-GB"/>
              </w:rPr>
              <w:t>[</w:t>
            </w:r>
            <w:proofErr w:type="gramStart"/>
            <w:r w:rsidRPr="00782E3D">
              <w:rPr>
                <w:rFonts w:ascii="Wingdings 2" w:eastAsia="Wingdings 2" w:hAnsi="Wingdings 2" w:cs="Wingdings 2"/>
                <w:b/>
                <w:lang w:val="en-GB"/>
              </w:rPr>
              <w:t></w:t>
            </w:r>
            <w:r w:rsidRPr="00782E3D">
              <w:rPr>
                <w:b/>
                <w:bCs/>
                <w:lang w:val="en-GB"/>
              </w:rPr>
              <w:t>]</w:t>
            </w:r>
            <w:r w:rsidR="00352152">
              <w:rPr>
                <w:lang w:val="en-GB"/>
              </w:rPr>
              <w:t>UN</w:t>
            </w:r>
            <w:proofErr w:type="gramEnd"/>
            <w:r w:rsidR="00352152" w:rsidRPr="00782E3D">
              <w:rPr>
                <w:lang w:val="en-GB"/>
              </w:rPr>
              <w:t xml:space="preserve"> </w:t>
            </w:r>
            <w:r w:rsidR="00D96102" w:rsidRPr="00782E3D">
              <w:rPr>
                <w:lang w:val="en-GB"/>
              </w:rPr>
              <w:t>logo</w:t>
            </w:r>
          </w:p>
          <w:p w14:paraId="7C634AB3" w14:textId="45CB2016" w:rsidR="00DD18AE" w:rsidRPr="00782E3D" w:rsidRDefault="00267482" w:rsidP="00267482">
            <w:pPr>
              <w:pStyle w:val="Normal2"/>
              <w:rPr>
                <w:lang w:val="en-GB"/>
              </w:rPr>
            </w:pPr>
            <w:r w:rsidRPr="00782E3D">
              <w:rPr>
                <w:bCs/>
                <w:lang w:val="en-GB"/>
              </w:rPr>
              <w:t>At top of lesson list</w:t>
            </w:r>
          </w:p>
        </w:tc>
        <w:tc>
          <w:tcPr>
            <w:tcW w:w="447" w:type="pct"/>
          </w:tcPr>
          <w:p w14:paraId="177D8EEC" w14:textId="40CC1419" w:rsidR="00DD18AE" w:rsidRPr="00782E3D" w:rsidRDefault="00DD18AE" w:rsidP="00C76875">
            <w:pPr>
              <w:pStyle w:val="Normal2"/>
              <w:rPr>
                <w:lang w:val="en-GB"/>
              </w:rPr>
            </w:pPr>
          </w:p>
        </w:tc>
      </w:tr>
      <w:tr w:rsidR="00242051" w:rsidRPr="00782E3D" w14:paraId="5B7C8584" w14:textId="77777777" w:rsidTr="60DF3973">
        <w:trPr>
          <w:cantSplit/>
          <w:trHeight w:val="615"/>
        </w:trPr>
        <w:tc>
          <w:tcPr>
            <w:tcW w:w="285" w:type="pct"/>
            <w:shd w:val="clear" w:color="auto" w:fill="auto"/>
            <w:vAlign w:val="center"/>
          </w:tcPr>
          <w:p w14:paraId="7BC277E5" w14:textId="192C4ECE" w:rsidR="00242051" w:rsidRPr="00782E3D" w:rsidRDefault="3FC7E054" w:rsidP="3FC7E054">
            <w:pPr>
              <w:pStyle w:val="Normal2"/>
              <w:jc w:val="center"/>
              <w:rPr>
                <w:lang w:val="en-GB"/>
              </w:rPr>
            </w:pPr>
            <w:r w:rsidRPr="00782E3D">
              <w:rPr>
                <w:lang w:val="en-GB"/>
              </w:rPr>
              <w:t>0.2</w:t>
            </w:r>
          </w:p>
        </w:tc>
        <w:tc>
          <w:tcPr>
            <w:tcW w:w="562" w:type="pct"/>
            <w:vAlign w:val="center"/>
          </w:tcPr>
          <w:p w14:paraId="6E7E80A1" w14:textId="54816392" w:rsidR="003E298F" w:rsidRPr="00782E3D" w:rsidRDefault="00224A83" w:rsidP="00375504">
            <w:pPr>
              <w:pStyle w:val="Normal2"/>
              <w:rPr>
                <w:lang w:val="en-GB"/>
              </w:rPr>
            </w:pPr>
            <w:sdt>
              <w:sdtPr>
                <w:rPr>
                  <w:lang w:val="en-GB"/>
                </w:rPr>
                <w:alias w:val="Type"/>
                <w:tag w:val="Type"/>
                <w:id w:val="-417949629"/>
                <w:placeholder>
                  <w:docPart w:val="4F5B3433B2D0463FBD78A872274E6783"/>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9A427B" w:rsidRPr="00782E3D">
                  <w:rPr>
                    <w:lang w:val="en-GB"/>
                  </w:rPr>
                  <w:t>Lesson List</w:t>
                </w:r>
              </w:sdtContent>
            </w:sdt>
          </w:p>
        </w:tc>
        <w:tc>
          <w:tcPr>
            <w:tcW w:w="2274" w:type="pct"/>
            <w:shd w:val="clear" w:color="auto" w:fill="auto"/>
          </w:tcPr>
          <w:p w14:paraId="18A7401E" w14:textId="769B3ABC" w:rsidR="00714B4B" w:rsidRPr="00782E3D" w:rsidRDefault="00714B4B" w:rsidP="00D247EE">
            <w:pPr>
              <w:ind w:left="360"/>
              <w:rPr>
                <w:rFonts w:cstheme="minorHAnsi"/>
                <w:color w:val="auto"/>
                <w:lang w:val="en-GB"/>
              </w:rPr>
            </w:pPr>
            <w:r w:rsidRPr="00782E3D">
              <w:rPr>
                <w:lang w:val="en-GB"/>
              </w:rPr>
              <w:t>Impact of sexual exploitation and abuse on victims</w:t>
            </w:r>
            <w:r w:rsidRPr="00782E3D">
              <w:rPr>
                <w:rFonts w:cstheme="minorHAnsi"/>
                <w:color w:val="auto"/>
                <w:lang w:val="en-GB"/>
              </w:rPr>
              <w:t xml:space="preserve"> </w:t>
            </w:r>
          </w:p>
          <w:p w14:paraId="3C293B21" w14:textId="634B9CEB" w:rsidR="00714B4B" w:rsidRPr="00782E3D" w:rsidRDefault="00714B4B" w:rsidP="60DF3973">
            <w:pPr>
              <w:ind w:left="360"/>
              <w:rPr>
                <w:rFonts w:cstheme="minorBidi"/>
                <w:color w:val="auto"/>
                <w:lang w:val="en-GB"/>
              </w:rPr>
            </w:pPr>
            <w:r w:rsidRPr="60DF3973">
              <w:rPr>
                <w:lang w:val="en-GB"/>
              </w:rPr>
              <w:t xml:space="preserve">Consequences for UN personnel who commit </w:t>
            </w:r>
            <w:r w:rsidR="004E1F1E" w:rsidRPr="60DF3973">
              <w:rPr>
                <w:lang w:val="en-GB"/>
              </w:rPr>
              <w:t>SEA</w:t>
            </w:r>
            <w:r w:rsidRPr="60DF3973">
              <w:rPr>
                <w:lang w:val="en-GB"/>
              </w:rPr>
              <w:t xml:space="preserve"> </w:t>
            </w:r>
          </w:p>
          <w:p w14:paraId="061984D2" w14:textId="6353797E" w:rsidR="00242051" w:rsidRPr="00782E3D" w:rsidRDefault="00242051" w:rsidP="00D247EE">
            <w:pPr>
              <w:spacing w:before="0"/>
              <w:ind w:left="360"/>
              <w:rPr>
                <w:lang w:val="en-GB"/>
              </w:rPr>
            </w:pPr>
          </w:p>
        </w:tc>
        <w:tc>
          <w:tcPr>
            <w:tcW w:w="1432" w:type="pct"/>
            <w:shd w:val="clear" w:color="auto" w:fill="auto"/>
            <w:vAlign w:val="center"/>
          </w:tcPr>
          <w:p w14:paraId="5AE466A4" w14:textId="77777777" w:rsidR="004E26B4" w:rsidRPr="00782E3D" w:rsidRDefault="002B5DA5" w:rsidP="00C76875">
            <w:pPr>
              <w:pStyle w:val="Normal2"/>
              <w:rPr>
                <w:lang w:val="en-GB"/>
              </w:rPr>
            </w:pPr>
            <w:r w:rsidRPr="00782E3D">
              <w:rPr>
                <w:lang w:val="en-GB"/>
              </w:rPr>
              <w:t>This is auto generated in RISE</w:t>
            </w:r>
          </w:p>
          <w:p w14:paraId="6304937A" w14:textId="07428D67" w:rsidR="002F7106" w:rsidRPr="00782E3D" w:rsidRDefault="00911635" w:rsidP="00C76875">
            <w:pPr>
              <w:pStyle w:val="Normal2"/>
              <w:rPr>
                <w:lang w:val="en-GB"/>
              </w:rPr>
            </w:pPr>
            <w:r w:rsidRPr="00782E3D">
              <w:rPr>
                <w:lang w:val="en-GB"/>
              </w:rPr>
              <w:t>No lesson numbers</w:t>
            </w:r>
          </w:p>
          <w:p w14:paraId="5142D581" w14:textId="77777777" w:rsidR="00CD06D7" w:rsidRPr="00782E3D" w:rsidRDefault="00CD06D7" w:rsidP="00C76875">
            <w:pPr>
              <w:pStyle w:val="Normal2"/>
              <w:rPr>
                <w:b/>
                <w:lang w:val="en-GB"/>
              </w:rPr>
            </w:pPr>
          </w:p>
          <w:p w14:paraId="1C092829" w14:textId="2C866AFB" w:rsidR="00B71834" w:rsidRPr="00782E3D" w:rsidRDefault="00B71834" w:rsidP="00C76875">
            <w:pPr>
              <w:pStyle w:val="Normal2"/>
              <w:rPr>
                <w:b/>
                <w:lang w:val="en-GB"/>
              </w:rPr>
            </w:pPr>
          </w:p>
        </w:tc>
        <w:tc>
          <w:tcPr>
            <w:tcW w:w="447" w:type="pct"/>
          </w:tcPr>
          <w:p w14:paraId="26566564" w14:textId="77777777" w:rsidR="00242051" w:rsidRPr="00782E3D" w:rsidRDefault="00242051" w:rsidP="00C76875">
            <w:pPr>
              <w:pStyle w:val="Normal2"/>
              <w:rPr>
                <w:lang w:val="en-GB"/>
              </w:rPr>
            </w:pPr>
          </w:p>
        </w:tc>
      </w:tr>
      <w:tr w:rsidR="00DD18AE" w:rsidRPr="00782E3D" w14:paraId="26C029A9" w14:textId="46E0A8A2" w:rsidTr="60DF3973">
        <w:trPr>
          <w:cantSplit/>
          <w:trHeight w:val="17"/>
        </w:trPr>
        <w:tc>
          <w:tcPr>
            <w:tcW w:w="285" w:type="pct"/>
            <w:tcBorders>
              <w:bottom w:val="single" w:sz="4" w:space="0" w:color="000000" w:themeColor="text1"/>
            </w:tcBorders>
            <w:shd w:val="clear" w:color="auto" w:fill="C6D9F1" w:themeFill="text2" w:themeFillTint="33"/>
            <w:vAlign w:val="center"/>
          </w:tcPr>
          <w:p w14:paraId="3A6CCC42" w14:textId="3CFD0EE4" w:rsidR="00DD18AE" w:rsidRPr="00782E3D" w:rsidRDefault="3FC7E054" w:rsidP="3FC7E054">
            <w:pPr>
              <w:pStyle w:val="Normal2"/>
              <w:jc w:val="center"/>
              <w:rPr>
                <w:sz w:val="28"/>
                <w:szCs w:val="28"/>
                <w:lang w:val="en-GB"/>
              </w:rPr>
            </w:pPr>
            <w:r w:rsidRPr="00782E3D">
              <w:rPr>
                <w:sz w:val="28"/>
                <w:szCs w:val="28"/>
                <w:lang w:val="en-GB"/>
              </w:rPr>
              <w:t>1</w:t>
            </w:r>
          </w:p>
        </w:tc>
        <w:tc>
          <w:tcPr>
            <w:tcW w:w="562" w:type="pct"/>
            <w:tcBorders>
              <w:bottom w:val="single" w:sz="4" w:space="0" w:color="000000" w:themeColor="text1"/>
            </w:tcBorders>
            <w:shd w:val="clear" w:color="auto" w:fill="C6D9F1" w:themeFill="text2" w:themeFillTint="33"/>
            <w:vAlign w:val="center"/>
          </w:tcPr>
          <w:p w14:paraId="7AE4CFEC" w14:textId="0F9BD29A" w:rsidR="00DD18AE" w:rsidRPr="00782E3D" w:rsidRDefault="00BB330A" w:rsidP="00375504">
            <w:pPr>
              <w:pStyle w:val="Normal2"/>
              <w:rPr>
                <w:sz w:val="28"/>
                <w:szCs w:val="28"/>
                <w:lang w:val="en-GB"/>
              </w:rPr>
            </w:pPr>
            <w:r w:rsidRPr="00782E3D">
              <w:rPr>
                <w:sz w:val="28"/>
                <w:szCs w:val="28"/>
                <w:lang w:val="en-GB"/>
              </w:rPr>
              <w:t>Lesson</w:t>
            </w:r>
            <w:r w:rsidR="009029C9" w:rsidRPr="00782E3D">
              <w:rPr>
                <w:sz w:val="28"/>
                <w:szCs w:val="28"/>
                <w:lang w:val="en-GB"/>
              </w:rPr>
              <w:t xml:space="preserve"> </w:t>
            </w:r>
            <w:r w:rsidR="3FC7E054" w:rsidRPr="00782E3D">
              <w:rPr>
                <w:sz w:val="28"/>
                <w:szCs w:val="28"/>
                <w:lang w:val="en-GB"/>
              </w:rPr>
              <w:t>No.</w:t>
            </w:r>
          </w:p>
        </w:tc>
        <w:tc>
          <w:tcPr>
            <w:tcW w:w="2274" w:type="pct"/>
            <w:tcBorders>
              <w:bottom w:val="single" w:sz="4" w:space="0" w:color="000000" w:themeColor="text1"/>
            </w:tcBorders>
            <w:shd w:val="clear" w:color="auto" w:fill="C6D9F1" w:themeFill="text2" w:themeFillTint="33"/>
            <w:vAlign w:val="center"/>
          </w:tcPr>
          <w:p w14:paraId="370989AB" w14:textId="17B370DE" w:rsidR="00DD18AE" w:rsidRPr="00782E3D" w:rsidRDefault="0092212C" w:rsidP="00931F5A">
            <w:pPr>
              <w:pStyle w:val="Lessontitle"/>
              <w:rPr>
                <w:lang w:val="en-GB"/>
              </w:rPr>
            </w:pPr>
            <w:bookmarkStart w:id="12" w:name="_Toc38535293"/>
            <w:r w:rsidRPr="00782E3D">
              <w:rPr>
                <w:szCs w:val="36"/>
                <w:lang w:val="en-GB"/>
              </w:rPr>
              <w:t>Impact of sexual exploitation and abuse on victims</w:t>
            </w:r>
            <w:bookmarkEnd w:id="12"/>
          </w:p>
        </w:tc>
        <w:tc>
          <w:tcPr>
            <w:tcW w:w="1432" w:type="pct"/>
            <w:tcBorders>
              <w:bottom w:val="single" w:sz="4" w:space="0" w:color="000000" w:themeColor="text1"/>
            </w:tcBorders>
            <w:shd w:val="clear" w:color="auto" w:fill="C6D9F1" w:themeFill="text2" w:themeFillTint="33"/>
            <w:vAlign w:val="center"/>
          </w:tcPr>
          <w:p w14:paraId="03F3458F" w14:textId="6F9A0264" w:rsidR="00DD18AE" w:rsidRPr="00782E3D" w:rsidRDefault="002B6F8A" w:rsidP="00C76875">
            <w:pPr>
              <w:pStyle w:val="Normal2"/>
              <w:rPr>
                <w:sz w:val="32"/>
                <w:lang w:val="en-GB"/>
              </w:rPr>
            </w:pPr>
            <w:r w:rsidRPr="00782E3D">
              <w:rPr>
                <w:lang w:val="en-GB"/>
              </w:rPr>
              <w:t>Use the Lesson Title style</w:t>
            </w:r>
            <w:r w:rsidRPr="00782E3D">
              <w:rPr>
                <w:sz w:val="32"/>
                <w:lang w:val="en-GB"/>
              </w:rPr>
              <w:t xml:space="preserve"> </w:t>
            </w:r>
          </w:p>
        </w:tc>
        <w:tc>
          <w:tcPr>
            <w:tcW w:w="447" w:type="pct"/>
            <w:tcBorders>
              <w:bottom w:val="single" w:sz="4" w:space="0" w:color="000000" w:themeColor="text1"/>
            </w:tcBorders>
            <w:shd w:val="clear" w:color="auto" w:fill="C6D9F1" w:themeFill="text2" w:themeFillTint="33"/>
          </w:tcPr>
          <w:p w14:paraId="33B231D5" w14:textId="481CC322" w:rsidR="001F33ED" w:rsidRPr="00782E3D" w:rsidRDefault="001D31DD" w:rsidP="00C76875">
            <w:pPr>
              <w:pStyle w:val="Normal2"/>
              <w:rPr>
                <w:b/>
                <w:bCs/>
                <w:lang w:val="en-GB"/>
              </w:rPr>
            </w:pPr>
            <w:r w:rsidRPr="00782E3D">
              <w:rPr>
                <w:b/>
                <w:bCs/>
                <w:lang w:val="en-GB"/>
              </w:rPr>
              <w:t>6 min</w:t>
            </w:r>
          </w:p>
        </w:tc>
      </w:tr>
      <w:tr w:rsidR="00CD06D7" w:rsidRPr="00782E3D" w14:paraId="09954E28" w14:textId="70B387CB" w:rsidTr="60DF3973">
        <w:trPr>
          <w:cantSplit/>
          <w:trHeight w:val="17"/>
        </w:trPr>
        <w:tc>
          <w:tcPr>
            <w:tcW w:w="285" w:type="pct"/>
            <w:shd w:val="clear" w:color="auto" w:fill="auto"/>
            <w:vAlign w:val="center"/>
          </w:tcPr>
          <w:p w14:paraId="5952E105" w14:textId="276A162D" w:rsidR="00CD06D7" w:rsidRPr="00782E3D" w:rsidRDefault="00CD06D7" w:rsidP="00CD06D7">
            <w:pPr>
              <w:pStyle w:val="Normal2"/>
              <w:jc w:val="center"/>
              <w:rPr>
                <w:lang w:val="en-GB"/>
              </w:rPr>
            </w:pPr>
            <w:r w:rsidRPr="00782E3D">
              <w:rPr>
                <w:rFonts w:cstheme="minorHAnsi"/>
                <w:lang w:val="en-GB"/>
              </w:rPr>
              <w:lastRenderedPageBreak/>
              <w:t>1.1</w:t>
            </w:r>
          </w:p>
        </w:tc>
        <w:tc>
          <w:tcPr>
            <w:tcW w:w="562" w:type="pct"/>
            <w:shd w:val="clear" w:color="auto" w:fill="auto"/>
            <w:vAlign w:val="center"/>
          </w:tcPr>
          <w:p w14:paraId="5B8F68DD" w14:textId="4990C6CC" w:rsidR="00CD06D7" w:rsidRPr="00782E3D" w:rsidRDefault="00224A83" w:rsidP="00375504">
            <w:pPr>
              <w:pStyle w:val="Normal2"/>
              <w:rPr>
                <w:lang w:val="en-GB"/>
              </w:rPr>
            </w:pPr>
            <w:sdt>
              <w:sdtPr>
                <w:rPr>
                  <w:lang w:val="en-GB"/>
                </w:rPr>
                <w:alias w:val="Type"/>
                <w:tag w:val="Type"/>
                <w:id w:val="-309942385"/>
                <w:placeholder>
                  <w:docPart w:val="12E835EA53E642F7BA0949F56B4E10F7"/>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426E95" w:rsidRPr="00782E3D">
                  <w:rPr>
                    <w:lang w:val="en-GB"/>
                  </w:rPr>
                  <w:t>Image - Full width</w:t>
                </w:r>
              </w:sdtContent>
            </w:sdt>
            <w:r w:rsidR="00426E95" w:rsidRPr="00782E3D">
              <w:rPr>
                <w:lang w:val="en-GB"/>
              </w:rPr>
              <w:t xml:space="preserve"> </w:t>
            </w:r>
          </w:p>
        </w:tc>
        <w:tc>
          <w:tcPr>
            <w:tcW w:w="2274" w:type="pct"/>
            <w:shd w:val="clear" w:color="auto" w:fill="auto"/>
          </w:tcPr>
          <w:p w14:paraId="28B2C428" w14:textId="77777777" w:rsidR="00CD06D7" w:rsidRDefault="00CD06D7" w:rsidP="00CD06D7">
            <w:pPr>
              <w:spacing w:before="0"/>
              <w:rPr>
                <w:rFonts w:cstheme="minorHAnsi"/>
                <w:b/>
                <w:bCs/>
                <w:color w:val="auto"/>
                <w:lang w:val="en-GB"/>
              </w:rPr>
            </w:pPr>
            <w:r w:rsidRPr="00782E3D">
              <w:rPr>
                <w:rFonts w:cstheme="minorHAnsi"/>
                <w:b/>
                <w:bCs/>
                <w:color w:val="auto"/>
                <w:lang w:val="en-GB"/>
              </w:rPr>
              <w:t>[</w:t>
            </w:r>
            <w:r w:rsidRPr="00782E3D">
              <w:rPr>
                <w:rFonts w:ascii="Wingdings 2" w:eastAsia="Wingdings 2" w:hAnsi="Wingdings 2" w:cstheme="minorHAnsi"/>
                <w:b/>
                <w:color w:val="auto"/>
                <w:lang w:val="en-GB"/>
              </w:rPr>
              <w:t></w:t>
            </w:r>
            <w:r w:rsidRPr="00782E3D">
              <w:rPr>
                <w:rFonts w:cstheme="minorHAnsi"/>
                <w:b/>
                <w:bCs/>
                <w:color w:val="auto"/>
                <w:lang w:val="en-GB"/>
              </w:rPr>
              <w:t>]</w:t>
            </w:r>
          </w:p>
          <w:p w14:paraId="6778312A" w14:textId="77777777" w:rsidR="00C7538D" w:rsidRDefault="00C7538D" w:rsidP="00CD06D7">
            <w:pPr>
              <w:spacing w:before="0"/>
              <w:rPr>
                <w:rFonts w:cstheme="minorHAnsi"/>
                <w:b/>
                <w:bCs/>
                <w:lang w:val="en-GB"/>
              </w:rPr>
            </w:pPr>
          </w:p>
          <w:p w14:paraId="5597C681" w14:textId="77777777" w:rsidR="00C7538D" w:rsidRDefault="00C7538D" w:rsidP="00CD06D7">
            <w:pPr>
              <w:spacing w:before="0"/>
              <w:rPr>
                <w:rFonts w:cstheme="minorHAnsi"/>
                <w:b/>
                <w:bCs/>
                <w:lang w:val="en-GB"/>
              </w:rPr>
            </w:pPr>
          </w:p>
          <w:p w14:paraId="3B691002" w14:textId="77777777" w:rsidR="00C7538D" w:rsidRDefault="00C7538D" w:rsidP="00CD06D7">
            <w:pPr>
              <w:spacing w:before="0"/>
              <w:rPr>
                <w:rFonts w:cstheme="minorHAnsi"/>
                <w:b/>
                <w:bCs/>
                <w:lang w:val="en-GB"/>
              </w:rPr>
            </w:pPr>
          </w:p>
          <w:p w14:paraId="0640085B" w14:textId="77777777" w:rsidR="00C7538D" w:rsidRDefault="00C7538D" w:rsidP="00CD06D7">
            <w:pPr>
              <w:spacing w:before="0"/>
              <w:rPr>
                <w:rFonts w:cstheme="minorHAnsi"/>
                <w:b/>
                <w:bCs/>
                <w:lang w:val="en-GB"/>
              </w:rPr>
            </w:pPr>
          </w:p>
          <w:p w14:paraId="0220A565" w14:textId="77777777" w:rsidR="00C7538D" w:rsidRDefault="00C7538D" w:rsidP="00CD06D7">
            <w:pPr>
              <w:spacing w:before="0"/>
              <w:rPr>
                <w:rFonts w:cstheme="minorHAnsi"/>
                <w:b/>
                <w:bCs/>
                <w:lang w:val="en-GB"/>
              </w:rPr>
            </w:pPr>
          </w:p>
          <w:p w14:paraId="75FF12F3" w14:textId="77777777" w:rsidR="00C7538D" w:rsidRDefault="00C7538D" w:rsidP="00CD06D7">
            <w:pPr>
              <w:spacing w:before="0"/>
              <w:rPr>
                <w:rFonts w:cstheme="minorHAnsi"/>
                <w:b/>
                <w:bCs/>
                <w:lang w:val="en-GB"/>
              </w:rPr>
            </w:pPr>
          </w:p>
          <w:p w14:paraId="323BE870" w14:textId="77777777" w:rsidR="00C7538D" w:rsidRDefault="00C7538D" w:rsidP="00CD06D7">
            <w:pPr>
              <w:spacing w:before="0"/>
              <w:rPr>
                <w:rFonts w:cstheme="minorHAnsi"/>
                <w:b/>
                <w:bCs/>
                <w:lang w:val="en-GB"/>
              </w:rPr>
            </w:pPr>
          </w:p>
          <w:p w14:paraId="27B6BD47" w14:textId="10EE6D2B" w:rsidR="00C7538D" w:rsidRPr="00782E3D" w:rsidRDefault="00C7538D" w:rsidP="00CD06D7">
            <w:pPr>
              <w:spacing w:before="0"/>
              <w:rPr>
                <w:lang w:val="en-GB"/>
              </w:rPr>
            </w:pPr>
          </w:p>
        </w:tc>
        <w:tc>
          <w:tcPr>
            <w:tcW w:w="1432" w:type="pct"/>
            <w:shd w:val="clear" w:color="auto" w:fill="auto"/>
            <w:vAlign w:val="center"/>
          </w:tcPr>
          <w:p w14:paraId="6B7B5D95" w14:textId="16ADCD84" w:rsidR="001D2C25" w:rsidRPr="001D2C25" w:rsidRDefault="001D2C25" w:rsidP="001D2C25">
            <w:pPr>
              <w:spacing w:before="0"/>
              <w:rPr>
                <w:rFonts w:ascii="Segoe UI" w:hAnsi="Segoe UI" w:cs="Segoe UI"/>
                <w:color w:val="auto"/>
                <w:sz w:val="21"/>
                <w:szCs w:val="21"/>
                <w:lang w:val="en-CA" w:eastAsia="en-CA"/>
              </w:rPr>
            </w:pPr>
            <w:r w:rsidRPr="00782E3D">
              <w:rPr>
                <w:b/>
                <w:bCs/>
                <w:lang w:val="en-GB"/>
              </w:rPr>
              <w:t>[</w:t>
            </w:r>
            <w:r w:rsidRPr="00782E3D">
              <w:rPr>
                <w:rFonts w:ascii="Wingdings 2" w:eastAsia="Wingdings 2" w:hAnsi="Wingdings 2" w:cs="Wingdings 2"/>
                <w:b/>
                <w:lang w:val="en-GB"/>
              </w:rPr>
              <w:t></w:t>
            </w:r>
            <w:r w:rsidRPr="00782E3D">
              <w:rPr>
                <w:b/>
                <w:bCs/>
                <w:lang w:val="en-GB"/>
              </w:rPr>
              <w:t xml:space="preserve">] Image of </w:t>
            </w:r>
            <w:r w:rsidR="00A82ED3">
              <w:rPr>
                <w:rFonts w:cstheme="minorHAnsi"/>
                <w:b/>
                <w:bCs/>
                <w:color w:val="auto"/>
                <w:lang w:val="en-CA" w:eastAsia="en-CA"/>
              </w:rPr>
              <w:t xml:space="preserve">a girl sitting outside her rural home. A woman in a headscarf is comforting her. </w:t>
            </w:r>
          </w:p>
          <w:p w14:paraId="76C208F3" w14:textId="77777777" w:rsidR="001D2C25" w:rsidRPr="00290BF2" w:rsidRDefault="001D2C25" w:rsidP="001D2C25">
            <w:pPr>
              <w:rPr>
                <w:b/>
                <w:bCs/>
                <w:lang w:val="en-CA"/>
              </w:rPr>
            </w:pPr>
          </w:p>
          <w:p w14:paraId="0CDE3ACE" w14:textId="24B2066A" w:rsidR="001D2C25" w:rsidRDefault="001D2C25" w:rsidP="001D2C25">
            <w:pPr>
              <w:rPr>
                <w:noProof/>
              </w:rPr>
            </w:pPr>
          </w:p>
          <w:p w14:paraId="4482B34C" w14:textId="763EC062" w:rsidR="001D2C25" w:rsidRPr="001D2C25" w:rsidRDefault="001D2C25" w:rsidP="001D2C25">
            <w:pPr>
              <w:spacing w:before="0"/>
              <w:rPr>
                <w:rFonts w:ascii="Segoe UI" w:hAnsi="Segoe UI" w:cs="Segoe UI"/>
                <w:color w:val="auto"/>
                <w:sz w:val="21"/>
                <w:szCs w:val="21"/>
                <w:lang w:val="en-CA" w:eastAsia="en-CA"/>
              </w:rPr>
            </w:pPr>
            <w:r w:rsidRPr="007254BD">
              <w:rPr>
                <w:lang w:val="en-GB"/>
              </w:rPr>
              <w:t>Alt text:</w:t>
            </w:r>
            <w:r>
              <w:rPr>
                <w:noProof/>
              </w:rPr>
              <w:t xml:space="preserve"> </w:t>
            </w:r>
            <w:r w:rsidR="00A82ED3">
              <w:rPr>
                <w:rFonts w:cstheme="minorHAnsi"/>
                <w:color w:val="auto"/>
                <w:lang w:val="en-CA" w:eastAsia="en-CA"/>
              </w:rPr>
              <w:t>A girl is sitting on a bale of hay outside her rural home. A woman is comforting her.</w:t>
            </w:r>
          </w:p>
          <w:p w14:paraId="28882237" w14:textId="680988D2" w:rsidR="00352152" w:rsidRPr="00C37D4B" w:rsidRDefault="001D2C25" w:rsidP="00D82DE4">
            <w:pPr>
              <w:rPr>
                <w:rFonts w:cstheme="minorBidi"/>
                <w:b/>
                <w:bCs/>
                <w:color w:val="auto"/>
                <w:lang w:val="en-GB"/>
              </w:rPr>
            </w:pPr>
            <w:r>
              <w:rPr>
                <w:lang w:val="en-GB"/>
              </w:rPr>
              <w:t xml:space="preserve"> </w:t>
            </w:r>
          </w:p>
        </w:tc>
        <w:tc>
          <w:tcPr>
            <w:tcW w:w="447" w:type="pct"/>
            <w:shd w:val="clear" w:color="auto" w:fill="auto"/>
          </w:tcPr>
          <w:p w14:paraId="326D6138" w14:textId="3724CF8D" w:rsidR="00CD06D7" w:rsidRPr="00782E3D" w:rsidRDefault="00CD06D7" w:rsidP="00CD06D7">
            <w:pPr>
              <w:pStyle w:val="Normal2"/>
              <w:rPr>
                <w:lang w:val="en-GB"/>
              </w:rPr>
            </w:pPr>
          </w:p>
        </w:tc>
      </w:tr>
      <w:tr w:rsidR="00525706" w:rsidRPr="00782E3D" w14:paraId="4984AE83" w14:textId="7F4A23E8" w:rsidTr="60DF3973">
        <w:trPr>
          <w:cantSplit/>
          <w:trHeight w:val="386"/>
        </w:trPr>
        <w:tc>
          <w:tcPr>
            <w:tcW w:w="285" w:type="pct"/>
            <w:vAlign w:val="center"/>
          </w:tcPr>
          <w:p w14:paraId="149911C1" w14:textId="018EF9B2" w:rsidR="00525706" w:rsidRPr="00782E3D" w:rsidRDefault="00525706" w:rsidP="00525706">
            <w:pPr>
              <w:spacing w:before="0"/>
              <w:jc w:val="center"/>
              <w:rPr>
                <w:lang w:val="en-GB"/>
              </w:rPr>
            </w:pPr>
            <w:r w:rsidRPr="00782E3D">
              <w:rPr>
                <w:lang w:val="en-GB"/>
              </w:rPr>
              <w:lastRenderedPageBreak/>
              <w:t>1.2</w:t>
            </w:r>
          </w:p>
        </w:tc>
        <w:tc>
          <w:tcPr>
            <w:tcW w:w="562" w:type="pct"/>
            <w:vAlign w:val="center"/>
          </w:tcPr>
          <w:p w14:paraId="531FC19C" w14:textId="179F9657" w:rsidR="00487EA2" w:rsidRPr="00782E3D" w:rsidRDefault="00224A83" w:rsidP="00487EA2">
            <w:pPr>
              <w:pStyle w:val="Normal2"/>
              <w:rPr>
                <w:lang w:val="en-GB"/>
              </w:rPr>
            </w:pPr>
            <w:sdt>
              <w:sdtPr>
                <w:rPr>
                  <w:lang w:val="en-GB"/>
                </w:rPr>
                <w:alias w:val="Type"/>
                <w:tag w:val="Type"/>
                <w:id w:val="-1591000411"/>
                <w:placeholder>
                  <w:docPart w:val="CBFBB4EABF8F4DA98F313BEA27D2EAAE"/>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487EA2" w:rsidRPr="00782E3D">
                  <w:rPr>
                    <w:lang w:val="en-GB"/>
                  </w:rPr>
                  <w:t>Text - Paragraph with Heading</w:t>
                </w:r>
              </w:sdtContent>
            </w:sdt>
          </w:p>
          <w:p w14:paraId="4F4AD102" w14:textId="04D1601D" w:rsidR="00487EA2" w:rsidRPr="00782E3D" w:rsidRDefault="00224A83" w:rsidP="00487EA2">
            <w:pPr>
              <w:rPr>
                <w:lang w:val="en-GB"/>
              </w:rPr>
            </w:pPr>
            <w:sdt>
              <w:sdtPr>
                <w:rPr>
                  <w:lang w:val="en-GB"/>
                </w:rPr>
                <w:alias w:val="Type"/>
                <w:tag w:val="Type"/>
                <w:id w:val="145103515"/>
                <w:placeholder>
                  <w:docPart w:val="33A596DEDD864D2ABAF035AACD432E2D"/>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487EA2" w:rsidRPr="00782E3D">
                  <w:rPr>
                    <w:lang w:val="en-GB"/>
                  </w:rPr>
                  <w:t>Interactive -  Process</w:t>
                </w:r>
              </w:sdtContent>
            </w:sdt>
          </w:p>
        </w:tc>
        <w:tc>
          <w:tcPr>
            <w:tcW w:w="2274" w:type="pct"/>
            <w:vAlign w:val="center"/>
          </w:tcPr>
          <w:p w14:paraId="2A54C158" w14:textId="02ACD608" w:rsidR="00487EA2" w:rsidRPr="00782E3D" w:rsidRDefault="00C37D4B" w:rsidP="00487EA2">
            <w:pPr>
              <w:pStyle w:val="Textheader"/>
              <w:rPr>
                <w:rFonts w:ascii="Microsoft Sans Serif" w:hAnsi="Microsoft Sans Serif" w:cs="Microsoft Sans Serif"/>
                <w:sz w:val="17"/>
                <w:szCs w:val="17"/>
                <w:lang w:val="en-GB"/>
              </w:rPr>
            </w:pPr>
            <w:r>
              <w:rPr>
                <w:lang w:val="en-GB"/>
              </w:rPr>
              <w:t>Yumi’</w:t>
            </w:r>
            <w:r w:rsidR="00487EA2" w:rsidRPr="00782E3D">
              <w:rPr>
                <w:lang w:val="en-GB"/>
              </w:rPr>
              <w:t>s story</w:t>
            </w:r>
          </w:p>
          <w:p w14:paraId="2F8F7465" w14:textId="5DB8ECDE" w:rsidR="00BF0564" w:rsidRPr="00782E3D" w:rsidRDefault="00487EA2" w:rsidP="00D30A36">
            <w:pPr>
              <w:autoSpaceDE w:val="0"/>
              <w:autoSpaceDN w:val="0"/>
              <w:adjustRightInd w:val="0"/>
              <w:rPr>
                <w:rFonts w:cs="Calibri"/>
                <w:lang w:val="en-GB"/>
              </w:rPr>
            </w:pPr>
            <w:r w:rsidRPr="787F1097">
              <w:rPr>
                <w:rFonts w:cs="Calibri"/>
                <w:lang w:val="en-GB"/>
              </w:rPr>
              <w:t xml:space="preserve">This is </w:t>
            </w:r>
            <w:r w:rsidR="00250884" w:rsidRPr="787F1097">
              <w:rPr>
                <w:rFonts w:cs="Calibri"/>
                <w:lang w:val="en-GB"/>
              </w:rPr>
              <w:t xml:space="preserve">the </w:t>
            </w:r>
            <w:r w:rsidR="00D30A36" w:rsidRPr="787F1097">
              <w:rPr>
                <w:rFonts w:cs="Calibri"/>
                <w:lang w:val="en-GB"/>
              </w:rPr>
              <w:t xml:space="preserve">story of </w:t>
            </w:r>
            <w:r w:rsidR="00C37D4B">
              <w:rPr>
                <w:rFonts w:cs="Calibri"/>
                <w:lang w:val="en-GB"/>
              </w:rPr>
              <w:t>Yumi</w:t>
            </w:r>
            <w:r w:rsidR="00D30A36" w:rsidRPr="787F1097">
              <w:rPr>
                <w:rFonts w:cs="Calibri"/>
                <w:lang w:val="en-GB"/>
              </w:rPr>
              <w:t xml:space="preserve">. She is </w:t>
            </w:r>
            <w:r w:rsidR="00250884" w:rsidRPr="787F1097">
              <w:rPr>
                <w:rFonts w:cs="Calibri"/>
                <w:lang w:val="en-GB"/>
              </w:rPr>
              <w:t xml:space="preserve">sharing </w:t>
            </w:r>
            <w:r w:rsidR="00BF0564" w:rsidRPr="787F1097">
              <w:rPr>
                <w:rFonts w:cs="Calibri"/>
                <w:lang w:val="en-GB"/>
              </w:rPr>
              <w:t>her</w:t>
            </w:r>
            <w:r w:rsidR="00D30A36" w:rsidRPr="787F1097">
              <w:rPr>
                <w:rFonts w:cs="Calibri"/>
                <w:lang w:val="en-GB"/>
              </w:rPr>
              <w:t xml:space="preserve"> story of sexual exploitation and abuse</w:t>
            </w:r>
            <w:r w:rsidR="00BF0564" w:rsidRPr="787F1097">
              <w:rPr>
                <w:rFonts w:cs="Calibri"/>
                <w:lang w:val="en-GB"/>
              </w:rPr>
              <w:t xml:space="preserve"> </w:t>
            </w:r>
            <w:r w:rsidR="00250884" w:rsidRPr="787F1097">
              <w:rPr>
                <w:rFonts w:cs="Calibri"/>
                <w:lang w:val="en-GB"/>
              </w:rPr>
              <w:t xml:space="preserve">with </w:t>
            </w:r>
            <w:r w:rsidR="00BF0564" w:rsidRPr="787F1097">
              <w:rPr>
                <w:rFonts w:cs="Calibri"/>
                <w:lang w:val="en-GB"/>
              </w:rPr>
              <w:t>a counsellor</w:t>
            </w:r>
            <w:r w:rsidR="00D30A36" w:rsidRPr="787F1097">
              <w:rPr>
                <w:rFonts w:cs="Calibri"/>
                <w:lang w:val="en-GB"/>
              </w:rPr>
              <w:t xml:space="preserve"> and</w:t>
            </w:r>
            <w:r w:rsidR="00250884" w:rsidRPr="787F1097">
              <w:rPr>
                <w:rFonts w:cs="Calibri"/>
                <w:lang w:val="en-GB"/>
              </w:rPr>
              <w:t xml:space="preserve"> explaining</w:t>
            </w:r>
            <w:r w:rsidR="00D30A36" w:rsidRPr="787F1097">
              <w:rPr>
                <w:rFonts w:cs="Calibri"/>
                <w:lang w:val="en-GB"/>
              </w:rPr>
              <w:t xml:space="preserve"> the impact this incident has had on her life.</w:t>
            </w:r>
          </w:p>
          <w:p w14:paraId="7192F4CB" w14:textId="1ECD387E" w:rsidR="00525706" w:rsidRPr="00782E3D" w:rsidRDefault="00525706" w:rsidP="00525706">
            <w:pPr>
              <w:rPr>
                <w:i/>
                <w:iCs/>
                <w:color w:val="1F497D" w:themeColor="text2"/>
                <w:lang w:val="en-GB"/>
              </w:rPr>
            </w:pPr>
            <w:r w:rsidRPr="00782E3D">
              <w:rPr>
                <w:i/>
                <w:iCs/>
                <w:color w:val="1F497D" w:themeColor="text2"/>
                <w:lang w:val="en-GB"/>
              </w:rPr>
              <w:t>Select the arrows to proceed through the scenario.</w:t>
            </w:r>
          </w:p>
          <w:p w14:paraId="41FD065A" w14:textId="77777777" w:rsidR="00D30A36" w:rsidRPr="00782E3D" w:rsidRDefault="00D30A36" w:rsidP="00525706">
            <w:pPr>
              <w:rPr>
                <w:i/>
                <w:iCs/>
                <w:color w:val="1F497D" w:themeColor="text2"/>
                <w:lang w:val="en-GB"/>
              </w:rPr>
            </w:pPr>
          </w:p>
          <w:tbl>
            <w:tblPr>
              <w:tblStyle w:val="TableGrid"/>
              <w:tblW w:w="0" w:type="auto"/>
              <w:tblLayout w:type="fixed"/>
              <w:tblLook w:val="04A0" w:firstRow="1" w:lastRow="0" w:firstColumn="1" w:lastColumn="0" w:noHBand="0" w:noVBand="1"/>
            </w:tblPr>
            <w:tblGrid>
              <w:gridCol w:w="1295"/>
              <w:gridCol w:w="4572"/>
            </w:tblGrid>
            <w:tr w:rsidR="00525706" w:rsidRPr="00782E3D" w14:paraId="4A6891AC" w14:textId="77777777" w:rsidTr="00FE61E1">
              <w:tc>
                <w:tcPr>
                  <w:tcW w:w="1295" w:type="dxa"/>
                </w:tcPr>
                <w:p w14:paraId="2DC60B28" w14:textId="77777777" w:rsidR="00525706" w:rsidRPr="00782E3D" w:rsidRDefault="00525706" w:rsidP="00525706">
                  <w:pPr>
                    <w:autoSpaceDE w:val="0"/>
                    <w:autoSpaceDN w:val="0"/>
                    <w:adjustRightInd w:val="0"/>
                    <w:rPr>
                      <w:lang w:val="en-GB"/>
                    </w:rPr>
                  </w:pPr>
                  <w:r w:rsidRPr="00782E3D">
                    <w:rPr>
                      <w:lang w:val="en-GB"/>
                    </w:rPr>
                    <w:t>Slide 1</w:t>
                  </w:r>
                </w:p>
              </w:tc>
              <w:tc>
                <w:tcPr>
                  <w:tcW w:w="4572" w:type="dxa"/>
                </w:tcPr>
                <w:p w14:paraId="21A6B74E" w14:textId="77777777" w:rsidR="00525706" w:rsidRPr="00782E3D" w:rsidRDefault="00525706" w:rsidP="00525706">
                  <w:pPr>
                    <w:rPr>
                      <w:b/>
                      <w:lang w:val="en-GB"/>
                    </w:rPr>
                  </w:pPr>
                  <w:r w:rsidRPr="00782E3D">
                    <w:rPr>
                      <w:b/>
                      <w:lang w:val="en-GB"/>
                    </w:rPr>
                    <w:t>[</w:t>
                  </w:r>
                  <w:r w:rsidRPr="00782E3D">
                    <w:rPr>
                      <w:rFonts w:ascii="Wingdings 2" w:eastAsia="Wingdings 2" w:hAnsi="Wingdings 2" w:cs="Wingdings 2"/>
                      <w:b/>
                      <w:lang w:val="en-GB"/>
                    </w:rPr>
                    <w:t></w:t>
                  </w:r>
                  <w:r w:rsidRPr="00782E3D">
                    <w:rPr>
                      <w:b/>
                      <w:lang w:val="en-GB"/>
                    </w:rPr>
                    <w:t>][1]</w:t>
                  </w:r>
                </w:p>
                <w:p w14:paraId="595BB687" w14:textId="1A63F1B8" w:rsidR="00525706" w:rsidRPr="00782E3D" w:rsidRDefault="00FE61E1" w:rsidP="00FE61E1">
                  <w:pPr>
                    <w:rPr>
                      <w:lang w:val="en-GB"/>
                    </w:rPr>
                  </w:pPr>
                  <w:r w:rsidRPr="00782E3D">
                    <w:rPr>
                      <w:lang w:val="en-GB"/>
                    </w:rPr>
                    <w:t xml:space="preserve">My family has a small shop in town. I used to work there every evening after school. That is where I met </w:t>
                  </w:r>
                  <w:r w:rsidR="006A7F3C">
                    <w:rPr>
                      <w:lang w:val="en-GB"/>
                    </w:rPr>
                    <w:t>Chen</w:t>
                  </w:r>
                  <w:r w:rsidRPr="00782E3D">
                    <w:rPr>
                      <w:lang w:val="en-GB"/>
                    </w:rPr>
                    <w:t>. He works for the UN.</w:t>
                  </w:r>
                </w:p>
                <w:p w14:paraId="77C28F0B" w14:textId="44109C20" w:rsidR="00FE61E1" w:rsidRPr="00782E3D" w:rsidRDefault="006A7F3C" w:rsidP="00FE61E1">
                  <w:pPr>
                    <w:rPr>
                      <w:lang w:val="en-GB"/>
                    </w:rPr>
                  </w:pPr>
                  <w:r>
                    <w:rPr>
                      <w:lang w:val="en-GB"/>
                    </w:rPr>
                    <w:t>Chen</w:t>
                  </w:r>
                  <w:r w:rsidRPr="00782E3D">
                    <w:rPr>
                      <w:lang w:val="en-GB"/>
                    </w:rPr>
                    <w:t xml:space="preserve"> </w:t>
                  </w:r>
                  <w:r w:rsidR="00FE61E1" w:rsidRPr="00782E3D">
                    <w:rPr>
                      <w:lang w:val="en-GB"/>
                    </w:rPr>
                    <w:t xml:space="preserve">told me that he loved me. He told me that if I have sex with him, he will marry me. </w:t>
                  </w:r>
                  <w:r w:rsidR="00C37D4B">
                    <w:rPr>
                      <w:lang w:val="en-GB"/>
                    </w:rPr>
                    <w:t>Chen</w:t>
                  </w:r>
                  <w:r w:rsidR="00C37D4B" w:rsidRPr="00782E3D">
                    <w:rPr>
                      <w:lang w:val="en-GB"/>
                    </w:rPr>
                    <w:t xml:space="preserve"> </w:t>
                  </w:r>
                  <w:r w:rsidR="00FE61E1" w:rsidRPr="00782E3D">
                    <w:rPr>
                      <w:lang w:val="en-GB"/>
                    </w:rPr>
                    <w:t>told me I was pretty. He gave me gifts. He even gave me a mobile phone.</w:t>
                  </w:r>
                </w:p>
                <w:p w14:paraId="73F7E423" w14:textId="4C4246E6" w:rsidR="001178BB" w:rsidRPr="00782E3D" w:rsidRDefault="001178BB" w:rsidP="001178BB">
                  <w:pPr>
                    <w:rPr>
                      <w:lang w:val="en-GB"/>
                    </w:rPr>
                  </w:pPr>
                  <w:r w:rsidRPr="00782E3D">
                    <w:rPr>
                      <w:lang w:val="en-GB"/>
                    </w:rPr>
                    <w:t xml:space="preserve">My uncle said what we were doing was wrong. He said that I would get a bad reputation. But my parents, they liked </w:t>
                  </w:r>
                  <w:r w:rsidR="00C37D4B">
                    <w:rPr>
                      <w:lang w:val="en-GB"/>
                    </w:rPr>
                    <w:t>Chen</w:t>
                  </w:r>
                  <w:r w:rsidRPr="00782E3D">
                    <w:rPr>
                      <w:lang w:val="en-GB"/>
                    </w:rPr>
                    <w:t>.</w:t>
                  </w:r>
                </w:p>
                <w:p w14:paraId="1BFCC043" w14:textId="0A0C0BBA" w:rsidR="009A63A1" w:rsidRPr="00782E3D" w:rsidRDefault="001178BB" w:rsidP="00FE61E1">
                  <w:pPr>
                    <w:rPr>
                      <w:lang w:val="en-GB"/>
                    </w:rPr>
                  </w:pPr>
                  <w:r w:rsidRPr="00782E3D">
                    <w:rPr>
                      <w:lang w:val="en-GB"/>
                    </w:rPr>
                    <w:t xml:space="preserve">He helped my family. </w:t>
                  </w:r>
                  <w:r w:rsidR="00C37D4B">
                    <w:rPr>
                      <w:lang w:val="en-GB"/>
                    </w:rPr>
                    <w:t>Chen</w:t>
                  </w:r>
                  <w:r w:rsidR="00C37D4B" w:rsidRPr="00782E3D">
                    <w:rPr>
                      <w:lang w:val="en-GB"/>
                    </w:rPr>
                    <w:t xml:space="preserve"> </w:t>
                  </w:r>
                  <w:r w:rsidRPr="00782E3D">
                    <w:rPr>
                      <w:lang w:val="en-GB"/>
                    </w:rPr>
                    <w:t>gave my parents money to pay for the</w:t>
                  </w:r>
                  <w:r w:rsidR="004E1F1E">
                    <w:rPr>
                      <w:lang w:val="en-GB"/>
                    </w:rPr>
                    <w:t>ir</w:t>
                  </w:r>
                  <w:r w:rsidRPr="00782E3D">
                    <w:rPr>
                      <w:lang w:val="en-GB"/>
                    </w:rPr>
                    <w:t xml:space="preserve"> rent. </w:t>
                  </w:r>
                  <w:r w:rsidR="006A7F3C">
                    <w:t xml:space="preserve">Chen </w:t>
                  </w:r>
                  <w:r w:rsidR="004E1F1E">
                    <w:t>paid the school fees for my two younger sisters.</w:t>
                  </w:r>
                </w:p>
              </w:tc>
            </w:tr>
            <w:tr w:rsidR="00FE61E1" w:rsidRPr="00782E3D" w14:paraId="720F9D02" w14:textId="77777777" w:rsidTr="00FE61E1">
              <w:tc>
                <w:tcPr>
                  <w:tcW w:w="1295" w:type="dxa"/>
                </w:tcPr>
                <w:p w14:paraId="4FBBCDC4" w14:textId="5B3E2FB2" w:rsidR="00FE61E1" w:rsidRPr="00782E3D" w:rsidRDefault="009A63A1" w:rsidP="00525706">
                  <w:pPr>
                    <w:autoSpaceDE w:val="0"/>
                    <w:autoSpaceDN w:val="0"/>
                    <w:adjustRightInd w:val="0"/>
                    <w:rPr>
                      <w:lang w:val="en-GB"/>
                    </w:rPr>
                  </w:pPr>
                  <w:r w:rsidRPr="00782E3D">
                    <w:rPr>
                      <w:lang w:val="en-GB"/>
                    </w:rPr>
                    <w:t>Slide 2</w:t>
                  </w:r>
                </w:p>
              </w:tc>
              <w:tc>
                <w:tcPr>
                  <w:tcW w:w="4572" w:type="dxa"/>
                </w:tcPr>
                <w:p w14:paraId="5EC118E0" w14:textId="77777777" w:rsidR="00FE61E1" w:rsidRPr="00782E3D" w:rsidRDefault="00FE61E1" w:rsidP="001178BB">
                  <w:pPr>
                    <w:rPr>
                      <w:b/>
                      <w:lang w:val="en-GB"/>
                    </w:rPr>
                  </w:pPr>
                  <w:r w:rsidRPr="00782E3D">
                    <w:rPr>
                      <w:b/>
                      <w:lang w:val="en-GB"/>
                    </w:rPr>
                    <w:t>[</w:t>
                  </w:r>
                  <w:r w:rsidRPr="00782E3D">
                    <w:rPr>
                      <w:rFonts w:ascii="Wingdings 2" w:eastAsia="Wingdings 2" w:hAnsi="Wingdings 2" w:cs="Wingdings 2"/>
                      <w:b/>
                      <w:lang w:val="en-GB"/>
                    </w:rPr>
                    <w:t></w:t>
                  </w:r>
                  <w:r w:rsidRPr="00782E3D">
                    <w:rPr>
                      <w:b/>
                      <w:lang w:val="en-GB"/>
                    </w:rPr>
                    <w:t>][2]</w:t>
                  </w:r>
                </w:p>
                <w:p w14:paraId="5650A2E0" w14:textId="7D0912D2" w:rsidR="001178BB" w:rsidRPr="00782E3D" w:rsidRDefault="001178BB" w:rsidP="001178BB">
                  <w:pPr>
                    <w:autoSpaceDE w:val="0"/>
                    <w:autoSpaceDN w:val="0"/>
                    <w:adjustRightInd w:val="0"/>
                    <w:rPr>
                      <w:rFonts w:cs="Calibri"/>
                      <w:lang w:val="en-GB"/>
                    </w:rPr>
                  </w:pPr>
                  <w:r w:rsidRPr="00782E3D">
                    <w:rPr>
                      <w:rFonts w:cs="Calibri"/>
                      <w:lang w:val="en-GB"/>
                    </w:rPr>
                    <w:t xml:space="preserve">One day, </w:t>
                  </w:r>
                  <w:r w:rsidR="006A7F3C">
                    <w:rPr>
                      <w:rFonts w:cs="Calibri"/>
                      <w:lang w:val="en-GB"/>
                    </w:rPr>
                    <w:t>Chen</w:t>
                  </w:r>
                  <w:r w:rsidR="006A7F3C" w:rsidRPr="00782E3D">
                    <w:rPr>
                      <w:rFonts w:cs="Calibri"/>
                      <w:lang w:val="en-GB"/>
                    </w:rPr>
                    <w:t xml:space="preserve"> </w:t>
                  </w:r>
                  <w:r w:rsidRPr="00782E3D">
                    <w:rPr>
                      <w:rFonts w:cs="Calibri"/>
                      <w:lang w:val="en-GB"/>
                    </w:rPr>
                    <w:t xml:space="preserve">stopped visiting. I found out later that he had gone home. I never heard from </w:t>
                  </w:r>
                  <w:r w:rsidR="006A7F3C">
                    <w:rPr>
                      <w:rFonts w:cs="Calibri"/>
                      <w:lang w:val="en-GB"/>
                    </w:rPr>
                    <w:t>Chen</w:t>
                  </w:r>
                  <w:r w:rsidR="006A7F3C" w:rsidRPr="00782E3D">
                    <w:rPr>
                      <w:rFonts w:cs="Calibri"/>
                      <w:lang w:val="en-GB"/>
                    </w:rPr>
                    <w:t xml:space="preserve"> </w:t>
                  </w:r>
                  <w:r w:rsidRPr="00782E3D">
                    <w:rPr>
                      <w:rFonts w:cs="Calibri"/>
                      <w:lang w:val="en-GB"/>
                    </w:rPr>
                    <w:t>again. When my family found out that I was pregnant, they were very angry and beat me. My parents say that no</w:t>
                  </w:r>
                  <w:r w:rsidR="00782E3D">
                    <w:rPr>
                      <w:rFonts w:cs="Calibri"/>
                      <w:lang w:val="en-GB"/>
                    </w:rPr>
                    <w:t xml:space="preserve"> </w:t>
                  </w:r>
                  <w:r w:rsidRPr="00782E3D">
                    <w:rPr>
                      <w:rFonts w:cs="Calibri"/>
                      <w:lang w:val="en-GB"/>
                    </w:rPr>
                    <w:t xml:space="preserve">one will marry me now. </w:t>
                  </w:r>
                </w:p>
                <w:p w14:paraId="6E853F71" w14:textId="0C831C54" w:rsidR="001178BB" w:rsidRPr="00782E3D" w:rsidRDefault="001178BB" w:rsidP="001178BB">
                  <w:pPr>
                    <w:autoSpaceDE w:val="0"/>
                    <w:autoSpaceDN w:val="0"/>
                    <w:adjustRightInd w:val="0"/>
                    <w:spacing w:line="252" w:lineRule="auto"/>
                    <w:rPr>
                      <w:rFonts w:cs="Calibri"/>
                      <w:lang w:val="en-GB"/>
                    </w:rPr>
                  </w:pPr>
                  <w:r w:rsidRPr="00782E3D">
                    <w:rPr>
                      <w:rFonts w:cs="Calibri"/>
                      <w:lang w:val="en-GB"/>
                    </w:rPr>
                    <w:t>The neighbours talk a lot about my family. Before, friends used to stop at our house. They would come in and talk and drink soda. Now, no</w:t>
                  </w:r>
                  <w:r w:rsidR="00782E3D">
                    <w:rPr>
                      <w:rFonts w:cs="Calibri"/>
                      <w:lang w:val="en-GB"/>
                    </w:rPr>
                    <w:t xml:space="preserve"> </w:t>
                  </w:r>
                  <w:r w:rsidRPr="00782E3D">
                    <w:rPr>
                      <w:rFonts w:cs="Calibri"/>
                      <w:lang w:val="en-GB"/>
                    </w:rPr>
                    <w:t>one visits.</w:t>
                  </w:r>
                </w:p>
                <w:p w14:paraId="08DFCA9D" w14:textId="77777777" w:rsidR="001178BB" w:rsidRPr="00782E3D" w:rsidRDefault="001178BB" w:rsidP="001178BB">
                  <w:pPr>
                    <w:autoSpaceDE w:val="0"/>
                    <w:autoSpaceDN w:val="0"/>
                    <w:adjustRightInd w:val="0"/>
                    <w:spacing w:line="252" w:lineRule="auto"/>
                    <w:rPr>
                      <w:rFonts w:ascii="Microsoft Sans Serif" w:hAnsi="Microsoft Sans Serif" w:cs="Microsoft Sans Serif"/>
                      <w:sz w:val="17"/>
                      <w:szCs w:val="17"/>
                      <w:lang w:val="en-GB"/>
                    </w:rPr>
                  </w:pPr>
                  <w:r w:rsidRPr="00782E3D">
                    <w:rPr>
                      <w:rFonts w:cs="Calibri"/>
                      <w:lang w:val="en-GB"/>
                    </w:rPr>
                    <w:t xml:space="preserve">The school says I am a bad example to the other girls. The headmaster says I can’t come to school </w:t>
                  </w:r>
                  <w:r w:rsidRPr="00782E3D">
                    <w:rPr>
                      <w:rFonts w:cs="Calibri"/>
                      <w:lang w:val="en-GB"/>
                    </w:rPr>
                    <w:lastRenderedPageBreak/>
                    <w:t>anymore. Now my sisters and I stay home. We take care of the house and work in the shop</w:t>
                  </w:r>
                  <w:r w:rsidRPr="00782E3D">
                    <w:rPr>
                      <w:rFonts w:cs="Calibri"/>
                      <w:sz w:val="16"/>
                      <w:szCs w:val="16"/>
                      <w:lang w:val="en-GB"/>
                    </w:rPr>
                    <w:t xml:space="preserve">. </w:t>
                  </w:r>
                </w:p>
                <w:p w14:paraId="72D1B4BD" w14:textId="298B441F" w:rsidR="001178BB" w:rsidRPr="00782E3D" w:rsidRDefault="001178BB" w:rsidP="001178BB">
                  <w:pPr>
                    <w:rPr>
                      <w:b/>
                      <w:lang w:val="en-GB"/>
                    </w:rPr>
                  </w:pPr>
                </w:p>
              </w:tc>
            </w:tr>
            <w:tr w:rsidR="00525706" w:rsidRPr="00782E3D" w14:paraId="0367392B" w14:textId="77777777" w:rsidTr="00FE61E1">
              <w:tc>
                <w:tcPr>
                  <w:tcW w:w="1295" w:type="dxa"/>
                </w:tcPr>
                <w:p w14:paraId="28A94A54" w14:textId="21145708" w:rsidR="00525706" w:rsidRPr="00782E3D" w:rsidRDefault="00525706" w:rsidP="00525706">
                  <w:pPr>
                    <w:rPr>
                      <w:lang w:val="en-GB"/>
                    </w:rPr>
                  </w:pPr>
                  <w:r w:rsidRPr="00782E3D">
                    <w:rPr>
                      <w:lang w:val="en-GB"/>
                    </w:rPr>
                    <w:lastRenderedPageBreak/>
                    <w:t xml:space="preserve">Slide </w:t>
                  </w:r>
                  <w:r w:rsidR="009A63A1" w:rsidRPr="00782E3D">
                    <w:rPr>
                      <w:lang w:val="en-GB"/>
                    </w:rPr>
                    <w:t>3</w:t>
                  </w:r>
                </w:p>
              </w:tc>
              <w:tc>
                <w:tcPr>
                  <w:tcW w:w="4572" w:type="dxa"/>
                </w:tcPr>
                <w:p w14:paraId="01954000" w14:textId="044AFB64" w:rsidR="00525706" w:rsidRPr="00782E3D" w:rsidRDefault="00525706" w:rsidP="00525706">
                  <w:pPr>
                    <w:rPr>
                      <w:b/>
                      <w:lang w:val="en-GB"/>
                    </w:rPr>
                  </w:pPr>
                  <w:r w:rsidRPr="00782E3D">
                    <w:rPr>
                      <w:b/>
                      <w:lang w:val="en-GB"/>
                    </w:rPr>
                    <w:t>[</w:t>
                  </w:r>
                  <w:r w:rsidRPr="00782E3D">
                    <w:rPr>
                      <w:rFonts w:ascii="Wingdings 2" w:eastAsia="Wingdings 2" w:hAnsi="Wingdings 2" w:cs="Wingdings 2"/>
                      <w:b/>
                      <w:lang w:val="en-GB"/>
                    </w:rPr>
                    <w:t></w:t>
                  </w:r>
                  <w:r w:rsidRPr="00782E3D">
                    <w:rPr>
                      <w:b/>
                      <w:lang w:val="en-GB"/>
                    </w:rPr>
                    <w:t>][</w:t>
                  </w:r>
                  <w:r w:rsidR="00FE61E1" w:rsidRPr="00782E3D">
                    <w:rPr>
                      <w:b/>
                      <w:lang w:val="en-GB"/>
                    </w:rPr>
                    <w:t>3</w:t>
                  </w:r>
                  <w:r w:rsidRPr="00782E3D">
                    <w:rPr>
                      <w:b/>
                      <w:lang w:val="en-GB"/>
                    </w:rPr>
                    <w:t>]</w:t>
                  </w:r>
                </w:p>
                <w:p w14:paraId="17D428C8" w14:textId="304A525F" w:rsidR="001178BB" w:rsidRPr="00782E3D" w:rsidRDefault="001178BB" w:rsidP="001178BB">
                  <w:pPr>
                    <w:autoSpaceDE w:val="0"/>
                    <w:autoSpaceDN w:val="0"/>
                    <w:adjustRightInd w:val="0"/>
                    <w:rPr>
                      <w:rFonts w:cs="Calibri"/>
                      <w:lang w:val="en-GB"/>
                    </w:rPr>
                  </w:pPr>
                  <w:r w:rsidRPr="00782E3D">
                    <w:rPr>
                      <w:rFonts w:cs="Calibri"/>
                      <w:lang w:val="en-GB"/>
                    </w:rPr>
                    <w:t xml:space="preserve">I wish I could go back to how life was before. I want to be like the other girls. I want to go to school. I want to see my friends. </w:t>
                  </w:r>
                </w:p>
                <w:p w14:paraId="014F2A55" w14:textId="64306973" w:rsidR="001178BB" w:rsidRPr="00782E3D" w:rsidRDefault="001178BB" w:rsidP="001178BB">
                  <w:pPr>
                    <w:autoSpaceDE w:val="0"/>
                    <w:autoSpaceDN w:val="0"/>
                    <w:adjustRightInd w:val="0"/>
                    <w:rPr>
                      <w:rFonts w:cs="Calibri"/>
                      <w:lang w:val="en-GB"/>
                    </w:rPr>
                  </w:pPr>
                  <w:r w:rsidRPr="00782E3D">
                    <w:rPr>
                      <w:rFonts w:cs="Calibri"/>
                      <w:lang w:val="en-GB"/>
                    </w:rPr>
                    <w:t xml:space="preserve">Last week, I walked all day to get to the health clinic. They say it’s dangerous for girls to give birth so young. They say that I </w:t>
                  </w:r>
                  <w:proofErr w:type="gramStart"/>
                  <w:r w:rsidRPr="00782E3D">
                    <w:rPr>
                      <w:rFonts w:cs="Calibri"/>
                      <w:lang w:val="en-GB"/>
                    </w:rPr>
                    <w:t>have to</w:t>
                  </w:r>
                  <w:proofErr w:type="gramEnd"/>
                  <w:r w:rsidRPr="00782E3D">
                    <w:rPr>
                      <w:rFonts w:cs="Calibri"/>
                      <w:lang w:val="en-GB"/>
                    </w:rPr>
                    <w:t xml:space="preserve"> come to the clinic to give birth. But we live too far away. My mother says I will give birth at home.</w:t>
                  </w:r>
                </w:p>
                <w:p w14:paraId="01610E1E" w14:textId="57CECD34" w:rsidR="00525706" w:rsidRPr="00782E3D" w:rsidRDefault="001178BB" w:rsidP="001178BB">
                  <w:pPr>
                    <w:autoSpaceDE w:val="0"/>
                    <w:autoSpaceDN w:val="0"/>
                    <w:adjustRightInd w:val="0"/>
                    <w:spacing w:line="252" w:lineRule="auto"/>
                    <w:rPr>
                      <w:rFonts w:ascii="Microsoft Sans Serif" w:hAnsi="Microsoft Sans Serif" w:cs="Microsoft Sans Serif"/>
                      <w:sz w:val="17"/>
                      <w:szCs w:val="17"/>
                      <w:lang w:val="en-GB"/>
                    </w:rPr>
                  </w:pPr>
                  <w:r w:rsidRPr="00782E3D">
                    <w:rPr>
                      <w:rFonts w:cs="Calibri"/>
                      <w:lang w:val="en-GB"/>
                    </w:rPr>
                    <w:t>I feel so scared. I can’t sleep at night. Soon my baby will be born. But what kind of life will my baby have? Children who don’t have a father are called bad names. My parents say there’s no money to feed another child.</w:t>
                  </w:r>
                </w:p>
              </w:tc>
            </w:tr>
          </w:tbl>
          <w:p w14:paraId="044126E7" w14:textId="7B463260" w:rsidR="00525706" w:rsidRPr="00782E3D" w:rsidRDefault="00525706" w:rsidP="00525706">
            <w:pPr>
              <w:rPr>
                <w:lang w:val="en-GB"/>
              </w:rPr>
            </w:pPr>
          </w:p>
        </w:tc>
        <w:tc>
          <w:tcPr>
            <w:tcW w:w="1432" w:type="pct"/>
            <w:vAlign w:val="center"/>
          </w:tcPr>
          <w:p w14:paraId="52780495" w14:textId="2F898865" w:rsidR="00250884" w:rsidRPr="00782E3D" w:rsidRDefault="00250884" w:rsidP="00250884">
            <w:pPr>
              <w:pStyle w:val="i-text"/>
              <w:rPr>
                <w:i w:val="0"/>
                <w:iCs/>
                <w:lang w:val="en-GB"/>
              </w:rPr>
            </w:pPr>
            <w:r w:rsidRPr="00782E3D">
              <w:rPr>
                <w:i w:val="0"/>
                <w:iCs/>
                <w:lang w:val="en-GB"/>
              </w:rPr>
              <w:lastRenderedPageBreak/>
              <w:t>In the settings, put a space in the "step label" (hit space bar).</w:t>
            </w:r>
          </w:p>
          <w:p w14:paraId="0EDD2F6F" w14:textId="5CE2D729" w:rsidR="00525706" w:rsidRPr="00782E3D" w:rsidRDefault="00525706" w:rsidP="00525706">
            <w:pPr>
              <w:rPr>
                <w:b/>
                <w:lang w:val="en-GB"/>
              </w:rPr>
            </w:pPr>
            <w:r w:rsidRPr="00782E3D">
              <w:rPr>
                <w:b/>
                <w:lang w:val="en-GB"/>
              </w:rPr>
              <w:t>[</w:t>
            </w:r>
            <w:r w:rsidRPr="00782E3D">
              <w:rPr>
                <w:rFonts w:ascii="Wingdings 2" w:eastAsia="Wingdings 2" w:hAnsi="Wingdings 2" w:cs="Wingdings 2"/>
                <w:b/>
                <w:lang w:val="en-GB"/>
              </w:rPr>
              <w:t></w:t>
            </w:r>
            <w:r w:rsidRPr="00782E3D">
              <w:rPr>
                <w:b/>
                <w:lang w:val="en-GB"/>
              </w:rPr>
              <w:t>][1]</w:t>
            </w:r>
            <w:r w:rsidR="009D4A1E" w:rsidRPr="00782E3D">
              <w:rPr>
                <w:b/>
                <w:lang w:val="en-GB"/>
              </w:rPr>
              <w:t xml:space="preserve"> </w:t>
            </w:r>
            <w:r w:rsidR="00C37D4B">
              <w:rPr>
                <w:b/>
                <w:bCs/>
                <w:color w:val="auto"/>
                <w:lang w:val="en-GB"/>
              </w:rPr>
              <w:t>Chen</w:t>
            </w:r>
            <w:r w:rsidR="00C37D4B" w:rsidRPr="00782E3D">
              <w:rPr>
                <w:b/>
                <w:bCs/>
                <w:color w:val="auto"/>
                <w:lang w:val="en-GB"/>
              </w:rPr>
              <w:t xml:space="preserve"> </w:t>
            </w:r>
            <w:r w:rsidR="009D4A1E" w:rsidRPr="00782E3D">
              <w:rPr>
                <w:b/>
                <w:bCs/>
                <w:color w:val="auto"/>
                <w:lang w:val="en-GB"/>
              </w:rPr>
              <w:t xml:space="preserve">giving </w:t>
            </w:r>
            <w:r w:rsidR="00C37D4B">
              <w:rPr>
                <w:b/>
                <w:bCs/>
                <w:color w:val="auto"/>
                <w:lang w:val="en-GB"/>
              </w:rPr>
              <w:t>Yumi</w:t>
            </w:r>
            <w:r w:rsidR="00C37D4B" w:rsidRPr="00782E3D">
              <w:rPr>
                <w:b/>
                <w:bCs/>
                <w:color w:val="auto"/>
                <w:lang w:val="en-GB"/>
              </w:rPr>
              <w:t xml:space="preserve"> </w:t>
            </w:r>
            <w:r w:rsidR="009D4A1E" w:rsidRPr="00782E3D">
              <w:rPr>
                <w:b/>
                <w:bCs/>
                <w:color w:val="auto"/>
                <w:lang w:val="en-GB"/>
              </w:rPr>
              <w:t>a gift</w:t>
            </w:r>
            <w:r w:rsidR="00D903DC" w:rsidRPr="00782E3D">
              <w:rPr>
                <w:b/>
                <w:bCs/>
                <w:color w:val="auto"/>
                <w:lang w:val="en-GB"/>
              </w:rPr>
              <w:t xml:space="preserve"> and she is smiling and looking happy</w:t>
            </w:r>
            <w:r w:rsidR="00D903DC" w:rsidRPr="00782E3D">
              <w:rPr>
                <w:b/>
                <w:bCs/>
                <w:lang w:val="en-GB"/>
              </w:rPr>
              <w:t>.</w:t>
            </w:r>
            <w:r w:rsidR="00006C16">
              <w:rPr>
                <w:b/>
                <w:bCs/>
                <w:lang w:val="en-GB"/>
              </w:rPr>
              <w:t xml:space="preserve"> </w:t>
            </w:r>
          </w:p>
          <w:p w14:paraId="48FB5F1B" w14:textId="056536E2" w:rsidR="009D4A1E" w:rsidRPr="00782E3D" w:rsidRDefault="00006C16" w:rsidP="00525706">
            <w:pPr>
              <w:rPr>
                <w:b/>
                <w:lang w:val="en-GB"/>
              </w:rPr>
            </w:pPr>
            <w:r>
              <w:rPr>
                <w:rFonts w:ascii="Helvetica" w:hAnsi="Helvetica"/>
                <w:noProof/>
                <w:color w:val="028A71"/>
              </w:rPr>
              <w:drawing>
                <wp:inline distT="0" distB="0" distL="0" distR="0" wp14:anchorId="71D82EC6" wp14:editId="7EB4725F">
                  <wp:extent cx="1626896" cy="1082040"/>
                  <wp:effectExtent l="0" t="0" r="0" b="3810"/>
                  <wp:docPr id="8" name="Picture 8" descr="young happy couple love and romantic at first date relationship. asian teenage woman surprise and smiling at boyfriend gives red rose flowers at dinner in valentine day. couple and happiness concept.">
                    <a:hlinkClick xmlns:a="http://schemas.openxmlformats.org/drawingml/2006/main" r:id="rId17" tgtFrame="&quot;&quot;" tooltip="&quot;young happy couple love and romantic at first date relationship. asian teenage woman surprise and smiling at boyfriend gives red rose flowers at dinner in valentine day. couple and happiness concep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young happy couple love and romantic at first date relationship. asian teenage woman surprise and smiling at boyfriend gives red rose flowers at dinner in valentine day. couple and happiness concept.">
                            <a:hlinkClick r:id="rId17" tgtFrame="&quot;&quot;" tooltip="&quot;young happy couple love and romantic at first date relationship. asian teenage woman surprise and smiling at boyfriend gives red rose flowers at dinner in valentine day. couple and happiness concept.&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49631" cy="1097161"/>
                          </a:xfrm>
                          <a:prstGeom prst="rect">
                            <a:avLst/>
                          </a:prstGeom>
                          <a:noFill/>
                          <a:ln>
                            <a:noFill/>
                          </a:ln>
                        </pic:spPr>
                      </pic:pic>
                    </a:graphicData>
                  </a:graphic>
                </wp:inline>
              </w:drawing>
            </w:r>
          </w:p>
          <w:p w14:paraId="7DFD3CD3" w14:textId="243A3179" w:rsidR="00525706" w:rsidRPr="007254BD" w:rsidRDefault="006547A4" w:rsidP="00BB543E">
            <w:pPr>
              <w:rPr>
                <w:sz w:val="12"/>
                <w:szCs w:val="12"/>
                <w:lang w:val="en-GB"/>
              </w:rPr>
            </w:pPr>
            <w:r w:rsidRPr="007254BD">
              <w:rPr>
                <w:lang w:val="en-GB"/>
              </w:rPr>
              <w:t>Alt text:</w:t>
            </w:r>
            <w:r>
              <w:rPr>
                <w:b/>
                <w:bCs/>
                <w:lang w:val="en-GB"/>
              </w:rPr>
              <w:t xml:space="preserve"> </w:t>
            </w:r>
            <w:r>
              <w:rPr>
                <w:lang w:val="en-GB"/>
              </w:rPr>
              <w:t>Chen is giving Yumi a gift.</w:t>
            </w:r>
          </w:p>
          <w:p w14:paraId="771355A6" w14:textId="4DCF63B4" w:rsidR="00525706" w:rsidRPr="00782E3D" w:rsidRDefault="00525706" w:rsidP="00525706">
            <w:pPr>
              <w:rPr>
                <w:b/>
                <w:lang w:val="en-GB"/>
              </w:rPr>
            </w:pPr>
            <w:r w:rsidRPr="00782E3D">
              <w:rPr>
                <w:b/>
                <w:lang w:val="en-GB"/>
              </w:rPr>
              <w:t>[</w:t>
            </w:r>
            <w:r w:rsidRPr="00782E3D">
              <w:rPr>
                <w:rFonts w:ascii="Wingdings 2" w:eastAsia="Wingdings 2" w:hAnsi="Wingdings 2" w:cs="Wingdings 2"/>
                <w:b/>
                <w:lang w:val="en-GB"/>
              </w:rPr>
              <w:t></w:t>
            </w:r>
            <w:r w:rsidRPr="00782E3D">
              <w:rPr>
                <w:b/>
                <w:lang w:val="en-GB"/>
              </w:rPr>
              <w:t>][2]</w:t>
            </w:r>
            <w:r w:rsidR="00FE61E1" w:rsidRPr="00782E3D">
              <w:rPr>
                <w:b/>
                <w:lang w:val="en-GB"/>
              </w:rPr>
              <w:t xml:space="preserve"> </w:t>
            </w:r>
            <w:r w:rsidR="00C37D4B">
              <w:rPr>
                <w:b/>
                <w:bCs/>
                <w:lang w:val="en-GB"/>
              </w:rPr>
              <w:t>Yumi</w:t>
            </w:r>
            <w:r w:rsidR="00C37D4B" w:rsidRPr="00782E3D">
              <w:rPr>
                <w:b/>
                <w:bCs/>
                <w:lang w:val="en-GB"/>
              </w:rPr>
              <w:t xml:space="preserve"> </w:t>
            </w:r>
            <w:r w:rsidR="00D903DC" w:rsidRPr="00782E3D">
              <w:rPr>
                <w:b/>
                <w:bCs/>
                <w:lang w:val="en-GB"/>
              </w:rPr>
              <w:t>is pregnant. She is crying and looks scared.</w:t>
            </w:r>
          </w:p>
          <w:p w14:paraId="321196F2" w14:textId="0D0BB706" w:rsidR="006A7F3C" w:rsidRPr="00782E3D" w:rsidRDefault="006A7F3C" w:rsidP="00525706">
            <w:pPr>
              <w:rPr>
                <w:b/>
                <w:lang w:val="en-GB"/>
              </w:rPr>
            </w:pPr>
            <w:r>
              <w:rPr>
                <w:rFonts w:ascii="Helvetica" w:hAnsi="Helvetica"/>
                <w:noProof/>
                <w:color w:val="028A71"/>
              </w:rPr>
              <w:drawing>
                <wp:inline distT="0" distB="0" distL="0" distR="0" wp14:anchorId="539A84CA" wp14:editId="6DD554BC">
                  <wp:extent cx="1562100" cy="1153708"/>
                  <wp:effectExtent l="0" t="0" r="0" b="8890"/>
                  <wp:docPr id="9" name="Picture 9" descr="pregnant woman feel depression">
                    <a:hlinkClick xmlns:a="http://schemas.openxmlformats.org/drawingml/2006/main" r:id="rId19" tgtFrame="&quot;&quot;" tooltip="&quot;pregnant woman feel depressi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egnant woman feel depression">
                            <a:hlinkClick r:id="rId19" tgtFrame="&quot;&quot;" tooltip="&quot;pregnant woman feel depression&quot;"/>
                          </pic:cNvPr>
                          <pic:cNvPicPr>
                            <a:picLocks noChangeAspect="1" noChangeArrowheads="1"/>
                          </pic:cNvPicPr>
                        </pic:nvPicPr>
                        <pic:blipFill rotWithShape="1">
                          <a:blip r:embed="rId20">
                            <a:extLst>
                              <a:ext uri="{28A0092B-C50C-407E-A947-70E740481C1C}">
                                <a14:useLocalDpi xmlns:a14="http://schemas.microsoft.com/office/drawing/2010/main" val="0"/>
                              </a:ext>
                            </a:extLst>
                          </a:blip>
                          <a:srcRect l="27830"/>
                          <a:stretch/>
                        </pic:blipFill>
                        <pic:spPr bwMode="auto">
                          <a:xfrm>
                            <a:off x="0" y="0"/>
                            <a:ext cx="1583597" cy="1169585"/>
                          </a:xfrm>
                          <a:prstGeom prst="rect">
                            <a:avLst/>
                          </a:prstGeom>
                          <a:noFill/>
                          <a:ln>
                            <a:noFill/>
                          </a:ln>
                          <a:extLst>
                            <a:ext uri="{53640926-AAD7-44D8-BBD7-CCE9431645EC}">
                              <a14:shadowObscured xmlns:a14="http://schemas.microsoft.com/office/drawing/2010/main"/>
                            </a:ext>
                          </a:extLst>
                        </pic:spPr>
                      </pic:pic>
                    </a:graphicData>
                  </a:graphic>
                </wp:inline>
              </w:drawing>
            </w:r>
          </w:p>
          <w:p w14:paraId="4381F5A2" w14:textId="5F39AE1D" w:rsidR="00342565" w:rsidRPr="007254BD" w:rsidRDefault="006547A4" w:rsidP="00525706">
            <w:pPr>
              <w:rPr>
                <w:sz w:val="12"/>
                <w:szCs w:val="12"/>
                <w:lang w:val="en-GB"/>
              </w:rPr>
            </w:pPr>
            <w:r w:rsidRPr="000F13D7">
              <w:rPr>
                <w:lang w:val="en-GB"/>
              </w:rPr>
              <w:t>Alt text:</w:t>
            </w:r>
            <w:r>
              <w:rPr>
                <w:b/>
                <w:bCs/>
                <w:lang w:val="en-GB"/>
              </w:rPr>
              <w:t xml:space="preserve"> </w:t>
            </w:r>
            <w:r>
              <w:rPr>
                <w:lang w:val="en-GB"/>
              </w:rPr>
              <w:t>Yumi is pregnant and upset</w:t>
            </w:r>
          </w:p>
          <w:p w14:paraId="35DE78F1" w14:textId="62D7CEA8" w:rsidR="009D4A1E" w:rsidRPr="00782E3D" w:rsidRDefault="00525706" w:rsidP="00525706">
            <w:pPr>
              <w:rPr>
                <w:lang w:val="en-GB"/>
              </w:rPr>
            </w:pPr>
            <w:r w:rsidRPr="00782E3D">
              <w:rPr>
                <w:b/>
                <w:bCs/>
                <w:lang w:val="en-GB"/>
              </w:rPr>
              <w:t>[</w:t>
            </w:r>
            <w:r w:rsidRPr="00782E3D">
              <w:rPr>
                <w:rFonts w:ascii="Wingdings 2" w:eastAsia="Wingdings 2" w:hAnsi="Wingdings 2" w:cs="Wingdings 2"/>
                <w:b/>
                <w:bCs/>
                <w:lang w:val="en-GB"/>
              </w:rPr>
              <w:t></w:t>
            </w:r>
            <w:r w:rsidRPr="00782E3D">
              <w:rPr>
                <w:b/>
                <w:bCs/>
                <w:lang w:val="en-GB"/>
              </w:rPr>
              <w:t>][3]</w:t>
            </w:r>
            <w:r w:rsidR="009D4A1E" w:rsidRPr="00782E3D">
              <w:rPr>
                <w:b/>
                <w:bCs/>
                <w:lang w:val="en-GB"/>
              </w:rPr>
              <w:t xml:space="preserve"> </w:t>
            </w:r>
            <w:r w:rsidR="00C37D4B">
              <w:rPr>
                <w:b/>
                <w:bCs/>
                <w:lang w:val="en-GB"/>
              </w:rPr>
              <w:t>Yumi</w:t>
            </w:r>
            <w:r w:rsidR="00C37D4B" w:rsidRPr="00782E3D">
              <w:rPr>
                <w:b/>
                <w:bCs/>
                <w:lang w:val="en-GB"/>
              </w:rPr>
              <w:t xml:space="preserve"> </w:t>
            </w:r>
            <w:r w:rsidR="00D903DC" w:rsidRPr="00782E3D">
              <w:rPr>
                <w:b/>
                <w:bCs/>
                <w:lang w:val="en-GB"/>
              </w:rPr>
              <w:t>looking worried and fearful at the clinic as the doctor talks to her about her pregnancy.</w:t>
            </w:r>
            <w:r w:rsidR="006A7F3C">
              <w:rPr>
                <w:b/>
                <w:bCs/>
                <w:lang w:val="en-GB"/>
              </w:rPr>
              <w:t xml:space="preserve"> </w:t>
            </w:r>
          </w:p>
          <w:p w14:paraId="2D5A3073" w14:textId="28BC6A45" w:rsidR="00525706" w:rsidRDefault="006A7F3C" w:rsidP="00487EA2">
            <w:pPr>
              <w:spacing w:before="0"/>
              <w:rPr>
                <w:lang w:val="en-GB"/>
              </w:rPr>
            </w:pPr>
            <w:r>
              <w:rPr>
                <w:rFonts w:ascii="Helvetica" w:hAnsi="Helvetica"/>
                <w:noProof/>
                <w:color w:val="028A71"/>
              </w:rPr>
              <w:drawing>
                <wp:inline distT="0" distB="0" distL="0" distR="0" wp14:anchorId="0380025A" wp14:editId="0CB1D894">
                  <wp:extent cx="2046224" cy="1158240"/>
                  <wp:effectExtent l="0" t="0" r="0" b="3810"/>
                  <wp:docPr id="10" name="Picture 10" descr="Doctor talking to unhappy teenage patient in exam room. Asian woman doctor encouragement and support to cancer patient after consult and examine health in medical clinic or hospital.">
                    <a:hlinkClick xmlns:a="http://schemas.openxmlformats.org/drawingml/2006/main" r:id="rId21" tgtFrame="&quot;&quot;" tooltip="&quot;Doctor talking to unhappy teenage patient in exam room. Asian woman doctor encouragement and support to cancer patient after consult and examine health in medical clinic or hospita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ctor talking to unhappy teenage patient in exam room. Asian woman doctor encouragement and support to cancer patient after consult and examine health in medical clinic or hospital.">
                            <a:hlinkClick r:id="rId21" tgtFrame="&quot;&quot;" tooltip="&quot;Doctor talking to unhappy teenage patient in exam room. Asian woman doctor encouragement and support to cancer patient after consult and examine health in medical clinic or hospital.&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48973" cy="1159796"/>
                          </a:xfrm>
                          <a:prstGeom prst="rect">
                            <a:avLst/>
                          </a:prstGeom>
                          <a:noFill/>
                          <a:ln>
                            <a:noFill/>
                          </a:ln>
                        </pic:spPr>
                      </pic:pic>
                    </a:graphicData>
                  </a:graphic>
                </wp:inline>
              </w:drawing>
            </w:r>
          </w:p>
          <w:p w14:paraId="78016CF6" w14:textId="2E835972" w:rsidR="006547A4" w:rsidRPr="000F13D7" w:rsidRDefault="006547A4" w:rsidP="006547A4">
            <w:pPr>
              <w:rPr>
                <w:sz w:val="12"/>
                <w:szCs w:val="12"/>
                <w:lang w:val="en-GB"/>
              </w:rPr>
            </w:pPr>
            <w:r w:rsidRPr="000F13D7">
              <w:rPr>
                <w:lang w:val="en-GB"/>
              </w:rPr>
              <w:t>Alt text:</w:t>
            </w:r>
            <w:r>
              <w:rPr>
                <w:b/>
                <w:bCs/>
                <w:lang w:val="en-GB"/>
              </w:rPr>
              <w:t xml:space="preserve"> </w:t>
            </w:r>
            <w:r>
              <w:rPr>
                <w:lang w:val="en-GB"/>
              </w:rPr>
              <w:t>Yumi is looking worried at the doctor’s clinic.</w:t>
            </w:r>
          </w:p>
          <w:p w14:paraId="527E11FB" w14:textId="42D981ED" w:rsidR="006547A4" w:rsidRPr="00782E3D" w:rsidRDefault="006547A4" w:rsidP="00487EA2">
            <w:pPr>
              <w:spacing w:before="0"/>
              <w:rPr>
                <w:lang w:val="en-GB"/>
              </w:rPr>
            </w:pPr>
          </w:p>
        </w:tc>
        <w:tc>
          <w:tcPr>
            <w:tcW w:w="447" w:type="pct"/>
          </w:tcPr>
          <w:p w14:paraId="5A508A3E" w14:textId="77777777" w:rsidR="00525706" w:rsidRPr="00782E3D" w:rsidRDefault="00525706" w:rsidP="00525706">
            <w:pPr>
              <w:spacing w:before="0"/>
              <w:rPr>
                <w:lang w:val="en-GB"/>
              </w:rPr>
            </w:pPr>
          </w:p>
        </w:tc>
      </w:tr>
      <w:tr w:rsidR="00BF0564" w:rsidRPr="00782E3D" w14:paraId="71BB42C5" w14:textId="77777777" w:rsidTr="60DF3973">
        <w:trPr>
          <w:cantSplit/>
          <w:trHeight w:val="386"/>
        </w:trPr>
        <w:tc>
          <w:tcPr>
            <w:tcW w:w="285" w:type="pct"/>
            <w:vAlign w:val="center"/>
          </w:tcPr>
          <w:p w14:paraId="39E1F21A" w14:textId="4AC64A38" w:rsidR="00BF0564" w:rsidRPr="00782E3D" w:rsidRDefault="00BF0564" w:rsidP="00BF0564">
            <w:pPr>
              <w:spacing w:before="0"/>
              <w:jc w:val="center"/>
              <w:rPr>
                <w:lang w:val="en-GB"/>
              </w:rPr>
            </w:pPr>
            <w:r w:rsidRPr="00782E3D">
              <w:rPr>
                <w:lang w:val="en-GB"/>
              </w:rPr>
              <w:lastRenderedPageBreak/>
              <w:t>1.3</w:t>
            </w:r>
          </w:p>
        </w:tc>
        <w:tc>
          <w:tcPr>
            <w:tcW w:w="562" w:type="pct"/>
            <w:vAlign w:val="center"/>
          </w:tcPr>
          <w:p w14:paraId="734D98FC" w14:textId="77777777" w:rsidR="00BF0564" w:rsidRPr="00782E3D" w:rsidRDefault="00224A83" w:rsidP="00BF0564">
            <w:pPr>
              <w:pStyle w:val="Normal2"/>
              <w:rPr>
                <w:color w:val="auto"/>
                <w:lang w:val="en-GB"/>
              </w:rPr>
            </w:pPr>
            <w:sdt>
              <w:sdtPr>
                <w:rPr>
                  <w:color w:val="auto"/>
                  <w:lang w:val="en-GB"/>
                </w:rPr>
                <w:alias w:val="Type"/>
                <w:tag w:val="Type"/>
                <w:id w:val="-237475629"/>
                <w:placeholder>
                  <w:docPart w:val="A72D119658844362B59F3CF8330C0A4D"/>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BF0564" w:rsidRPr="00782E3D">
                  <w:rPr>
                    <w:color w:val="auto"/>
                    <w:lang w:val="en-GB"/>
                  </w:rPr>
                  <w:t>Text - Paragraph with Heading</w:t>
                </w:r>
              </w:sdtContent>
            </w:sdt>
          </w:p>
          <w:p w14:paraId="02F302A6" w14:textId="15A49DD3" w:rsidR="00BF0564" w:rsidRPr="00782E3D" w:rsidRDefault="00224A83" w:rsidP="00BF0564">
            <w:pPr>
              <w:pStyle w:val="Normal2"/>
              <w:rPr>
                <w:color w:val="auto"/>
                <w:lang w:val="en-GB"/>
              </w:rPr>
            </w:pPr>
            <w:sdt>
              <w:sdtPr>
                <w:rPr>
                  <w:color w:val="auto"/>
                  <w:lang w:val="en-GB"/>
                </w:rPr>
                <w:alias w:val="Type"/>
                <w:tag w:val="Type"/>
                <w:id w:val="-787965730"/>
                <w:placeholder>
                  <w:docPart w:val="63F08CED6FD04A85BA737D56E60F1B13"/>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C80A28" w:rsidRPr="00782E3D">
                  <w:rPr>
                    <w:color w:val="auto"/>
                    <w:lang w:val="en-GB"/>
                  </w:rPr>
                  <w:t>Interactive - Accordion</w:t>
                </w:r>
              </w:sdtContent>
            </w:sdt>
          </w:p>
          <w:p w14:paraId="2C119548" w14:textId="494EE901" w:rsidR="00BF0564" w:rsidRPr="00782E3D" w:rsidRDefault="00BF0564" w:rsidP="00BF0564">
            <w:pPr>
              <w:pStyle w:val="Normal2"/>
              <w:rPr>
                <w:lang w:val="en-GB"/>
              </w:rPr>
            </w:pPr>
          </w:p>
        </w:tc>
        <w:tc>
          <w:tcPr>
            <w:tcW w:w="2274" w:type="pct"/>
          </w:tcPr>
          <w:p w14:paraId="0F4D5BF9" w14:textId="524656CF" w:rsidR="00BF0564" w:rsidRPr="00782E3D" w:rsidRDefault="00BF0564" w:rsidP="00BF0564">
            <w:pPr>
              <w:pStyle w:val="Textheader"/>
              <w:rPr>
                <w:lang w:val="en-GB"/>
              </w:rPr>
            </w:pPr>
            <w:r w:rsidRPr="00782E3D">
              <w:rPr>
                <w:szCs w:val="32"/>
                <w:lang w:val="en-GB"/>
              </w:rPr>
              <w:t xml:space="preserve">Impact of </w:t>
            </w:r>
            <w:r w:rsidR="00BF0BEE" w:rsidRPr="00782E3D">
              <w:rPr>
                <w:szCs w:val="32"/>
                <w:lang w:val="en-GB"/>
              </w:rPr>
              <w:t>SEA</w:t>
            </w:r>
            <w:r w:rsidRPr="00782E3D">
              <w:rPr>
                <w:szCs w:val="32"/>
                <w:lang w:val="en-GB"/>
              </w:rPr>
              <w:t xml:space="preserve"> on victims</w:t>
            </w:r>
          </w:p>
          <w:p w14:paraId="6E6BCD26" w14:textId="4DEB1360" w:rsidR="004F4CD0" w:rsidRPr="00782E3D" w:rsidRDefault="00B55EF1" w:rsidP="004F4CD0">
            <w:pPr>
              <w:autoSpaceDE w:val="0"/>
              <w:autoSpaceDN w:val="0"/>
              <w:adjustRightInd w:val="0"/>
              <w:rPr>
                <w:rFonts w:cs="Calibri"/>
                <w:lang w:val="en-GB"/>
              </w:rPr>
            </w:pPr>
            <w:r>
              <w:rPr>
                <w:rFonts w:cs="Calibri"/>
                <w:lang w:val="en-GB"/>
              </w:rPr>
              <w:t>S</w:t>
            </w:r>
            <w:r w:rsidRPr="00B55EF1">
              <w:rPr>
                <w:rFonts w:cs="Calibri"/>
                <w:lang w:val="en-GB"/>
              </w:rPr>
              <w:t>exual exploitation and abuse harms victim</w:t>
            </w:r>
            <w:del w:id="13" w:author="Melissa Laurent" w:date="2020-08-06T08:33:00Z">
              <w:r w:rsidDel="00834FD7">
                <w:rPr>
                  <w:rFonts w:cs="Calibri"/>
                  <w:lang w:val="en-GB"/>
                </w:rPr>
                <w:delText>’</w:delText>
              </w:r>
            </w:del>
            <w:r w:rsidRPr="00B55EF1">
              <w:rPr>
                <w:rFonts w:cs="Calibri"/>
                <w:lang w:val="en-GB"/>
              </w:rPr>
              <w:t>s</w:t>
            </w:r>
            <w:ins w:id="14" w:author="Melissa Laurent" w:date="2020-08-06T08:33:00Z">
              <w:r w:rsidR="00834FD7">
                <w:rPr>
                  <w:rFonts w:cs="Calibri"/>
                  <w:lang w:val="en-GB"/>
                </w:rPr>
                <w:t>’</w:t>
              </w:r>
            </w:ins>
            <w:r w:rsidRPr="00B55EF1">
              <w:rPr>
                <w:rFonts w:cs="Calibri"/>
                <w:lang w:val="en-GB"/>
              </w:rPr>
              <w:t xml:space="preserve"> minds and bodies and violates their dignity.</w:t>
            </w:r>
          </w:p>
          <w:p w14:paraId="6FF252E3" w14:textId="3E5A4203" w:rsidR="00BF0564" w:rsidRPr="00782E3D" w:rsidRDefault="00BF0564" w:rsidP="00BF0564">
            <w:pPr>
              <w:rPr>
                <w:i/>
                <w:iCs/>
                <w:color w:val="1F497D" w:themeColor="text2"/>
                <w:lang w:val="en-GB"/>
              </w:rPr>
            </w:pPr>
            <w:r w:rsidRPr="00782E3D">
              <w:rPr>
                <w:i/>
                <w:iCs/>
                <w:color w:val="1F497D" w:themeColor="text2"/>
                <w:lang w:val="en-GB"/>
              </w:rPr>
              <w:t xml:space="preserve">Select a </w:t>
            </w:r>
            <w:r w:rsidR="00FF7261" w:rsidRPr="00782E3D">
              <w:rPr>
                <w:i/>
                <w:iCs/>
                <w:color w:val="1F497D" w:themeColor="text2"/>
                <w:lang w:val="en-GB"/>
              </w:rPr>
              <w:t>type of</w:t>
            </w:r>
            <w:r w:rsidR="00C55B44">
              <w:rPr>
                <w:i/>
                <w:iCs/>
                <w:color w:val="1F497D" w:themeColor="text2"/>
                <w:lang w:val="en-GB"/>
              </w:rPr>
              <w:t xml:space="preserve"> possible</w:t>
            </w:r>
            <w:r w:rsidR="00FF7261" w:rsidRPr="00782E3D">
              <w:rPr>
                <w:i/>
                <w:iCs/>
                <w:color w:val="1F497D" w:themeColor="text2"/>
                <w:lang w:val="en-GB"/>
              </w:rPr>
              <w:t xml:space="preserve"> harm </w:t>
            </w:r>
            <w:r w:rsidRPr="00782E3D">
              <w:rPr>
                <w:i/>
                <w:iCs/>
                <w:color w:val="1F497D" w:themeColor="text2"/>
                <w:lang w:val="en-GB"/>
              </w:rPr>
              <w:t>to learn more.</w:t>
            </w:r>
          </w:p>
          <w:p w14:paraId="72D730C2" w14:textId="77777777" w:rsidR="004F4CD0" w:rsidRPr="00782E3D" w:rsidRDefault="004F4CD0" w:rsidP="00BF0564">
            <w:pPr>
              <w:rPr>
                <w:i/>
                <w:iCs/>
                <w:color w:val="1F497D" w:themeColor="text2"/>
                <w:lang w:val="en-GB"/>
              </w:rPr>
            </w:pPr>
          </w:p>
          <w:tbl>
            <w:tblPr>
              <w:tblStyle w:val="TableGrid"/>
              <w:tblW w:w="0" w:type="auto"/>
              <w:tblLayout w:type="fixed"/>
              <w:tblLook w:val="04A0" w:firstRow="1" w:lastRow="0" w:firstColumn="1" w:lastColumn="0" w:noHBand="0" w:noVBand="1"/>
            </w:tblPr>
            <w:tblGrid>
              <w:gridCol w:w="1578"/>
              <w:gridCol w:w="4289"/>
            </w:tblGrid>
            <w:tr w:rsidR="00BF0564" w:rsidRPr="00782E3D" w14:paraId="2DDB29C9" w14:textId="77777777" w:rsidTr="004F4CD0">
              <w:tc>
                <w:tcPr>
                  <w:tcW w:w="1578" w:type="dxa"/>
                </w:tcPr>
                <w:p w14:paraId="0B6086BB" w14:textId="6F039784" w:rsidR="004F4CD0" w:rsidRPr="00782E3D" w:rsidRDefault="004F4CD0" w:rsidP="004F4CD0">
                  <w:pPr>
                    <w:autoSpaceDE w:val="0"/>
                    <w:autoSpaceDN w:val="0"/>
                    <w:adjustRightInd w:val="0"/>
                    <w:rPr>
                      <w:rFonts w:cs="Calibri"/>
                      <w:b/>
                      <w:bCs/>
                      <w:lang w:val="en-GB"/>
                    </w:rPr>
                  </w:pPr>
                  <w:r w:rsidRPr="00782E3D">
                    <w:rPr>
                      <w:rFonts w:cs="Calibri"/>
                      <w:b/>
                      <w:bCs/>
                      <w:lang w:val="en-GB"/>
                    </w:rPr>
                    <w:t>Physical harm</w:t>
                  </w:r>
                </w:p>
                <w:p w14:paraId="67F38932" w14:textId="77777777" w:rsidR="004F4CD0" w:rsidRPr="00782E3D" w:rsidRDefault="004F4CD0" w:rsidP="004F4CD0">
                  <w:pPr>
                    <w:rPr>
                      <w:b/>
                      <w:lang w:val="en-GB"/>
                    </w:rPr>
                  </w:pPr>
                  <w:r w:rsidRPr="00782E3D">
                    <w:rPr>
                      <w:b/>
                      <w:lang w:val="en-GB"/>
                    </w:rPr>
                    <w:t>[</w:t>
                  </w:r>
                  <w:r w:rsidRPr="00782E3D">
                    <w:rPr>
                      <w:rFonts w:ascii="Wingdings 2" w:eastAsia="Wingdings 2" w:hAnsi="Wingdings 2" w:cs="Wingdings 2"/>
                      <w:b/>
                      <w:lang w:val="en-GB"/>
                    </w:rPr>
                    <w:t></w:t>
                  </w:r>
                  <w:r w:rsidRPr="00782E3D">
                    <w:rPr>
                      <w:b/>
                      <w:lang w:val="en-GB"/>
                    </w:rPr>
                    <w:t>][1]</w:t>
                  </w:r>
                </w:p>
                <w:p w14:paraId="4A277D02" w14:textId="77777777" w:rsidR="004F4CD0" w:rsidRPr="00782E3D" w:rsidRDefault="004F4CD0" w:rsidP="004F4CD0">
                  <w:pPr>
                    <w:autoSpaceDE w:val="0"/>
                    <w:autoSpaceDN w:val="0"/>
                    <w:adjustRightInd w:val="0"/>
                    <w:rPr>
                      <w:rFonts w:ascii="Microsoft Sans Serif" w:hAnsi="Microsoft Sans Serif" w:cs="Microsoft Sans Serif"/>
                      <w:sz w:val="17"/>
                      <w:szCs w:val="17"/>
                      <w:lang w:val="en-GB"/>
                    </w:rPr>
                  </w:pPr>
                </w:p>
                <w:p w14:paraId="3E62C3E1" w14:textId="111D73DA" w:rsidR="00BF0564" w:rsidRPr="00782E3D" w:rsidRDefault="00BF0564" w:rsidP="00BF0564">
                  <w:pPr>
                    <w:rPr>
                      <w:b/>
                      <w:bCs/>
                      <w:lang w:val="en-GB"/>
                    </w:rPr>
                  </w:pPr>
                </w:p>
              </w:tc>
              <w:tc>
                <w:tcPr>
                  <w:tcW w:w="4289" w:type="dxa"/>
                </w:tcPr>
                <w:p w14:paraId="58C1FA61" w14:textId="20E19C5E" w:rsidR="00FF7261" w:rsidRPr="00782E3D" w:rsidRDefault="00C80A28" w:rsidP="004F4CD0">
                  <w:pPr>
                    <w:autoSpaceDE w:val="0"/>
                    <w:autoSpaceDN w:val="0"/>
                    <w:adjustRightInd w:val="0"/>
                    <w:rPr>
                      <w:rFonts w:cstheme="minorHAnsi"/>
                      <w:lang w:val="en-GB"/>
                    </w:rPr>
                  </w:pPr>
                  <w:r w:rsidRPr="00782E3D">
                    <w:rPr>
                      <w:rFonts w:cstheme="minorHAnsi"/>
                      <w:lang w:val="en-GB"/>
                    </w:rPr>
                    <w:t>This</w:t>
                  </w:r>
                  <w:r w:rsidR="00FF7261" w:rsidRPr="00782E3D">
                    <w:rPr>
                      <w:rFonts w:cstheme="minorHAnsi"/>
                      <w:lang w:val="en-GB"/>
                    </w:rPr>
                    <w:t xml:space="preserve"> includes:</w:t>
                  </w:r>
                </w:p>
                <w:p w14:paraId="2D83189D" w14:textId="0A1A3125" w:rsidR="00DD5F8B" w:rsidRPr="00782E3D" w:rsidRDefault="004F4CD0" w:rsidP="00DD5F8B">
                  <w:pPr>
                    <w:pStyle w:val="ListParagraph"/>
                    <w:numPr>
                      <w:ilvl w:val="0"/>
                      <w:numId w:val="44"/>
                    </w:numPr>
                    <w:autoSpaceDE w:val="0"/>
                    <w:autoSpaceDN w:val="0"/>
                    <w:adjustRightInd w:val="0"/>
                    <w:rPr>
                      <w:rFonts w:cstheme="minorHAnsi"/>
                      <w:lang w:val="en-GB"/>
                    </w:rPr>
                  </w:pPr>
                  <w:r w:rsidRPr="00782E3D">
                    <w:rPr>
                      <w:rFonts w:cstheme="minorHAnsi"/>
                      <w:lang w:val="en-GB"/>
                    </w:rPr>
                    <w:t>Bruising and injuries</w:t>
                  </w:r>
                </w:p>
                <w:p w14:paraId="4ADDB473" w14:textId="29DC13DC" w:rsidR="00DD5F8B" w:rsidRPr="00782E3D" w:rsidRDefault="00DD5F8B" w:rsidP="00DD5F8B">
                  <w:pPr>
                    <w:pStyle w:val="ListParagraph"/>
                    <w:numPr>
                      <w:ilvl w:val="0"/>
                      <w:numId w:val="44"/>
                    </w:numPr>
                    <w:autoSpaceDE w:val="0"/>
                    <w:autoSpaceDN w:val="0"/>
                    <w:adjustRightInd w:val="0"/>
                    <w:rPr>
                      <w:rFonts w:cstheme="minorHAnsi"/>
                      <w:lang w:val="en-GB"/>
                    </w:rPr>
                  </w:pPr>
                  <w:r w:rsidRPr="00782E3D">
                    <w:rPr>
                      <w:rFonts w:cstheme="minorHAnsi"/>
                      <w:lang w:val="en-GB"/>
                    </w:rPr>
                    <w:t>P</w:t>
                  </w:r>
                  <w:r w:rsidR="004F4CD0" w:rsidRPr="00782E3D">
                    <w:rPr>
                      <w:rFonts w:cstheme="minorHAnsi"/>
                      <w:lang w:val="en-GB"/>
                    </w:rPr>
                    <w:t>roblems with the reproductive system</w:t>
                  </w:r>
                </w:p>
                <w:p w14:paraId="0209A565" w14:textId="7AF2BA55" w:rsidR="00DD5F8B" w:rsidRPr="00782E3D" w:rsidRDefault="00DD5F8B" w:rsidP="00DD5F8B">
                  <w:pPr>
                    <w:pStyle w:val="ListParagraph"/>
                    <w:numPr>
                      <w:ilvl w:val="0"/>
                      <w:numId w:val="44"/>
                    </w:numPr>
                    <w:autoSpaceDE w:val="0"/>
                    <w:autoSpaceDN w:val="0"/>
                    <w:adjustRightInd w:val="0"/>
                    <w:rPr>
                      <w:rFonts w:cstheme="minorHAnsi"/>
                      <w:lang w:val="en-GB"/>
                    </w:rPr>
                  </w:pPr>
                  <w:r w:rsidRPr="00782E3D">
                    <w:rPr>
                      <w:rFonts w:cstheme="minorHAnsi"/>
                      <w:lang w:val="en-GB"/>
                    </w:rPr>
                    <w:t>U</w:t>
                  </w:r>
                  <w:r w:rsidR="004F4CD0" w:rsidRPr="00782E3D">
                    <w:rPr>
                      <w:rFonts w:cstheme="minorHAnsi"/>
                      <w:lang w:val="en-GB"/>
                    </w:rPr>
                    <w:t>nwanted pregnancy</w:t>
                  </w:r>
                </w:p>
                <w:p w14:paraId="25A2E1DD" w14:textId="4CE33FCC" w:rsidR="00DD5F8B" w:rsidRPr="00782E3D" w:rsidRDefault="00DD5F8B" w:rsidP="00DD5F8B">
                  <w:pPr>
                    <w:pStyle w:val="ListParagraph"/>
                    <w:numPr>
                      <w:ilvl w:val="0"/>
                      <w:numId w:val="44"/>
                    </w:numPr>
                    <w:autoSpaceDE w:val="0"/>
                    <w:autoSpaceDN w:val="0"/>
                    <w:adjustRightInd w:val="0"/>
                    <w:rPr>
                      <w:rFonts w:cstheme="minorHAnsi"/>
                      <w:lang w:val="en-GB"/>
                    </w:rPr>
                  </w:pPr>
                  <w:r w:rsidRPr="00782E3D">
                    <w:rPr>
                      <w:rFonts w:cstheme="minorHAnsi"/>
                      <w:lang w:val="en-GB"/>
                    </w:rPr>
                    <w:t>S</w:t>
                  </w:r>
                  <w:r w:rsidR="004F4CD0" w:rsidRPr="00782E3D">
                    <w:rPr>
                      <w:rFonts w:cstheme="minorHAnsi"/>
                      <w:lang w:val="en-GB"/>
                    </w:rPr>
                    <w:t>exual dysfunction</w:t>
                  </w:r>
                </w:p>
                <w:p w14:paraId="3C7D0846" w14:textId="0F41A38A" w:rsidR="00DD5F8B" w:rsidRPr="00782E3D" w:rsidRDefault="00DD5F8B" w:rsidP="00DD5F8B">
                  <w:pPr>
                    <w:pStyle w:val="ListParagraph"/>
                    <w:numPr>
                      <w:ilvl w:val="0"/>
                      <w:numId w:val="44"/>
                    </w:numPr>
                    <w:autoSpaceDE w:val="0"/>
                    <w:autoSpaceDN w:val="0"/>
                    <w:adjustRightInd w:val="0"/>
                    <w:rPr>
                      <w:rFonts w:cstheme="minorHAnsi"/>
                      <w:lang w:val="en-GB"/>
                    </w:rPr>
                  </w:pPr>
                  <w:r w:rsidRPr="00782E3D">
                    <w:rPr>
                      <w:rFonts w:cstheme="minorHAnsi"/>
                      <w:lang w:val="en-GB"/>
                    </w:rPr>
                    <w:t>C</w:t>
                  </w:r>
                  <w:r w:rsidR="004F4CD0" w:rsidRPr="00782E3D">
                    <w:rPr>
                      <w:rFonts w:cstheme="minorHAnsi"/>
                      <w:lang w:val="en-GB"/>
                    </w:rPr>
                    <w:t>ontracting HIV</w:t>
                  </w:r>
                </w:p>
                <w:p w14:paraId="65EE47E2" w14:textId="642BAF89" w:rsidR="004F4CD0" w:rsidRPr="00782E3D" w:rsidRDefault="00DD5F8B" w:rsidP="00BB543E">
                  <w:pPr>
                    <w:pStyle w:val="ListParagraph"/>
                    <w:numPr>
                      <w:ilvl w:val="0"/>
                      <w:numId w:val="44"/>
                    </w:numPr>
                    <w:autoSpaceDE w:val="0"/>
                    <w:autoSpaceDN w:val="0"/>
                    <w:adjustRightInd w:val="0"/>
                    <w:rPr>
                      <w:rFonts w:cstheme="minorHAnsi"/>
                      <w:lang w:val="en-GB"/>
                    </w:rPr>
                  </w:pPr>
                  <w:r w:rsidRPr="00782E3D">
                    <w:rPr>
                      <w:rFonts w:cstheme="minorHAnsi"/>
                      <w:lang w:val="en-GB"/>
                    </w:rPr>
                    <w:t>O</w:t>
                  </w:r>
                  <w:r w:rsidR="004F4CD0" w:rsidRPr="00782E3D">
                    <w:rPr>
                      <w:rFonts w:cstheme="minorHAnsi"/>
                      <w:lang w:val="en-GB"/>
                    </w:rPr>
                    <w:t>ther sexually transmitted infections</w:t>
                  </w:r>
                </w:p>
                <w:p w14:paraId="44F95FC0" w14:textId="77777777" w:rsidR="00BF0564" w:rsidRPr="00782E3D" w:rsidRDefault="00BF0564" w:rsidP="00BF0564">
                  <w:pPr>
                    <w:rPr>
                      <w:rFonts w:cstheme="minorHAnsi"/>
                      <w:b/>
                      <w:bCs/>
                      <w:lang w:val="en-GB"/>
                    </w:rPr>
                  </w:pPr>
                </w:p>
              </w:tc>
            </w:tr>
            <w:tr w:rsidR="00BF0564" w:rsidRPr="00782E3D" w14:paraId="268F27F9" w14:textId="77777777" w:rsidTr="004F4CD0">
              <w:tc>
                <w:tcPr>
                  <w:tcW w:w="1578" w:type="dxa"/>
                </w:tcPr>
                <w:p w14:paraId="05A04597" w14:textId="0A38953F" w:rsidR="004F4CD0" w:rsidRPr="00782E3D" w:rsidRDefault="004F4CD0" w:rsidP="004F4CD0">
                  <w:pPr>
                    <w:autoSpaceDE w:val="0"/>
                    <w:autoSpaceDN w:val="0"/>
                    <w:adjustRightInd w:val="0"/>
                    <w:rPr>
                      <w:rFonts w:ascii="Microsoft Sans Serif" w:hAnsi="Microsoft Sans Serif" w:cs="Microsoft Sans Serif"/>
                      <w:sz w:val="17"/>
                      <w:szCs w:val="17"/>
                      <w:lang w:val="en-GB"/>
                    </w:rPr>
                  </w:pPr>
                  <w:r w:rsidRPr="00782E3D">
                    <w:rPr>
                      <w:rFonts w:cs="Calibri"/>
                      <w:b/>
                      <w:bCs/>
                      <w:lang w:val="en-GB"/>
                    </w:rPr>
                    <w:t>Emotional and psychological harm</w:t>
                  </w:r>
                </w:p>
                <w:p w14:paraId="524FD544" w14:textId="132D04C2" w:rsidR="004F4CD0" w:rsidRPr="00782E3D" w:rsidRDefault="004F4CD0" w:rsidP="004F4CD0">
                  <w:pPr>
                    <w:rPr>
                      <w:b/>
                      <w:lang w:val="en-GB"/>
                    </w:rPr>
                  </w:pPr>
                  <w:r w:rsidRPr="00782E3D">
                    <w:rPr>
                      <w:b/>
                      <w:lang w:val="en-GB"/>
                    </w:rPr>
                    <w:t>[</w:t>
                  </w:r>
                  <w:r w:rsidRPr="00782E3D">
                    <w:rPr>
                      <w:rFonts w:ascii="Wingdings 2" w:eastAsia="Wingdings 2" w:hAnsi="Wingdings 2" w:cs="Wingdings 2"/>
                      <w:b/>
                      <w:lang w:val="en-GB"/>
                    </w:rPr>
                    <w:t></w:t>
                  </w:r>
                  <w:r w:rsidRPr="00782E3D">
                    <w:rPr>
                      <w:b/>
                      <w:lang w:val="en-GB"/>
                    </w:rPr>
                    <w:t>][2]</w:t>
                  </w:r>
                </w:p>
                <w:p w14:paraId="3B7CE5F0" w14:textId="77777777" w:rsidR="00BF0564" w:rsidRPr="00782E3D" w:rsidRDefault="00BF0564" w:rsidP="00BF0564">
                  <w:pPr>
                    <w:rPr>
                      <w:lang w:val="en-GB"/>
                    </w:rPr>
                  </w:pPr>
                </w:p>
              </w:tc>
              <w:tc>
                <w:tcPr>
                  <w:tcW w:w="4289" w:type="dxa"/>
                </w:tcPr>
                <w:p w14:paraId="50AFB342" w14:textId="48B54115" w:rsidR="00FF7261" w:rsidRPr="00782E3D" w:rsidRDefault="00C80A28" w:rsidP="004F4CD0">
                  <w:pPr>
                    <w:autoSpaceDE w:val="0"/>
                    <w:autoSpaceDN w:val="0"/>
                    <w:adjustRightInd w:val="0"/>
                    <w:rPr>
                      <w:rFonts w:cstheme="minorHAnsi"/>
                      <w:lang w:val="en-GB"/>
                    </w:rPr>
                  </w:pPr>
                  <w:r w:rsidRPr="00782E3D">
                    <w:rPr>
                      <w:rFonts w:cstheme="minorHAnsi"/>
                      <w:lang w:val="en-GB"/>
                    </w:rPr>
                    <w:t>This</w:t>
                  </w:r>
                  <w:r w:rsidR="00FF7261" w:rsidRPr="00782E3D">
                    <w:rPr>
                      <w:rFonts w:cstheme="minorHAnsi"/>
                      <w:lang w:val="en-GB"/>
                    </w:rPr>
                    <w:t xml:space="preserve"> includes:</w:t>
                  </w:r>
                </w:p>
                <w:p w14:paraId="06D333C5" w14:textId="7AFA02C4" w:rsidR="00DD5F8B" w:rsidRPr="00782E3D" w:rsidRDefault="004F4CD0" w:rsidP="00DD5F8B">
                  <w:pPr>
                    <w:pStyle w:val="ListParagraph"/>
                    <w:numPr>
                      <w:ilvl w:val="0"/>
                      <w:numId w:val="45"/>
                    </w:numPr>
                    <w:autoSpaceDE w:val="0"/>
                    <w:autoSpaceDN w:val="0"/>
                    <w:adjustRightInd w:val="0"/>
                    <w:rPr>
                      <w:rFonts w:cstheme="minorHAnsi"/>
                      <w:lang w:val="en-GB"/>
                    </w:rPr>
                  </w:pPr>
                  <w:r w:rsidRPr="00782E3D">
                    <w:rPr>
                      <w:rFonts w:cstheme="minorHAnsi"/>
                      <w:lang w:val="en-GB"/>
                    </w:rPr>
                    <w:t xml:space="preserve">Feelings of shame and guilt </w:t>
                  </w:r>
                </w:p>
                <w:p w14:paraId="1605976C" w14:textId="64491DE6" w:rsidR="00DD5F8B" w:rsidRPr="00782E3D" w:rsidRDefault="00DD5F8B" w:rsidP="00DD5F8B">
                  <w:pPr>
                    <w:pStyle w:val="ListParagraph"/>
                    <w:numPr>
                      <w:ilvl w:val="0"/>
                      <w:numId w:val="45"/>
                    </w:numPr>
                    <w:autoSpaceDE w:val="0"/>
                    <w:autoSpaceDN w:val="0"/>
                    <w:adjustRightInd w:val="0"/>
                    <w:rPr>
                      <w:rFonts w:cstheme="minorHAnsi"/>
                      <w:lang w:val="en-GB"/>
                    </w:rPr>
                  </w:pPr>
                  <w:r w:rsidRPr="00782E3D">
                    <w:rPr>
                      <w:rFonts w:cstheme="minorHAnsi"/>
                      <w:lang w:val="en-GB"/>
                    </w:rPr>
                    <w:t>P</w:t>
                  </w:r>
                  <w:r w:rsidR="004F4CD0" w:rsidRPr="00782E3D">
                    <w:rPr>
                      <w:rFonts w:cstheme="minorHAnsi"/>
                      <w:lang w:val="en-GB"/>
                    </w:rPr>
                    <w:t>oor self-esteem</w:t>
                  </w:r>
                </w:p>
                <w:p w14:paraId="2CDF7054" w14:textId="640CF4C4" w:rsidR="00DD5F8B" w:rsidRPr="00782E3D" w:rsidRDefault="00DD5F8B" w:rsidP="00DD5F8B">
                  <w:pPr>
                    <w:pStyle w:val="ListParagraph"/>
                    <w:numPr>
                      <w:ilvl w:val="0"/>
                      <w:numId w:val="45"/>
                    </w:numPr>
                    <w:autoSpaceDE w:val="0"/>
                    <w:autoSpaceDN w:val="0"/>
                    <w:adjustRightInd w:val="0"/>
                    <w:rPr>
                      <w:rFonts w:cstheme="minorHAnsi"/>
                      <w:lang w:val="en-GB"/>
                    </w:rPr>
                  </w:pPr>
                  <w:r w:rsidRPr="00782E3D">
                    <w:rPr>
                      <w:rFonts w:cstheme="minorHAnsi"/>
                      <w:lang w:val="en-GB"/>
                    </w:rPr>
                    <w:t>A</w:t>
                  </w:r>
                  <w:r w:rsidR="004F4CD0" w:rsidRPr="00782E3D">
                    <w:rPr>
                      <w:rFonts w:cstheme="minorHAnsi"/>
                      <w:lang w:val="en-GB"/>
                    </w:rPr>
                    <w:t>nxiety</w:t>
                  </w:r>
                </w:p>
                <w:p w14:paraId="70E21D85" w14:textId="6016F8D7" w:rsidR="00DD5F8B" w:rsidRPr="00782E3D" w:rsidRDefault="00DD5F8B" w:rsidP="00DD5F8B">
                  <w:pPr>
                    <w:pStyle w:val="ListParagraph"/>
                    <w:numPr>
                      <w:ilvl w:val="0"/>
                      <w:numId w:val="45"/>
                    </w:numPr>
                    <w:autoSpaceDE w:val="0"/>
                    <w:autoSpaceDN w:val="0"/>
                    <w:adjustRightInd w:val="0"/>
                    <w:rPr>
                      <w:rFonts w:cstheme="minorHAnsi"/>
                      <w:lang w:val="en-GB"/>
                    </w:rPr>
                  </w:pPr>
                  <w:r w:rsidRPr="00782E3D">
                    <w:rPr>
                      <w:rFonts w:cstheme="minorHAnsi"/>
                      <w:lang w:val="en-GB"/>
                    </w:rPr>
                    <w:t>D</w:t>
                  </w:r>
                  <w:r w:rsidR="004F4CD0" w:rsidRPr="00782E3D">
                    <w:rPr>
                      <w:rFonts w:cstheme="minorHAnsi"/>
                      <w:lang w:val="en-GB"/>
                    </w:rPr>
                    <w:t xml:space="preserve">epression </w:t>
                  </w:r>
                </w:p>
                <w:p w14:paraId="5EB1D6EB" w14:textId="6C5530B0" w:rsidR="00DD5F8B" w:rsidRPr="00782E3D" w:rsidRDefault="00DD5F8B" w:rsidP="00DD5F8B">
                  <w:pPr>
                    <w:pStyle w:val="ListParagraph"/>
                    <w:numPr>
                      <w:ilvl w:val="0"/>
                      <w:numId w:val="45"/>
                    </w:numPr>
                    <w:autoSpaceDE w:val="0"/>
                    <w:autoSpaceDN w:val="0"/>
                    <w:adjustRightInd w:val="0"/>
                    <w:rPr>
                      <w:rFonts w:cstheme="minorHAnsi"/>
                      <w:lang w:val="en-GB"/>
                    </w:rPr>
                  </w:pPr>
                  <w:r w:rsidRPr="00782E3D">
                    <w:rPr>
                      <w:rFonts w:cstheme="minorHAnsi"/>
                      <w:lang w:val="en-GB"/>
                    </w:rPr>
                    <w:t>E</w:t>
                  </w:r>
                  <w:r w:rsidR="004F4CD0" w:rsidRPr="00782E3D">
                    <w:rPr>
                      <w:rFonts w:cstheme="minorHAnsi"/>
                      <w:lang w:val="en-GB"/>
                    </w:rPr>
                    <w:t>ating and sleeping disorders</w:t>
                  </w:r>
                </w:p>
                <w:p w14:paraId="6065E11E" w14:textId="1B39AEF3" w:rsidR="00DD5F8B" w:rsidRPr="00782E3D" w:rsidRDefault="00DD5F8B" w:rsidP="00DD5F8B">
                  <w:pPr>
                    <w:pStyle w:val="ListParagraph"/>
                    <w:numPr>
                      <w:ilvl w:val="0"/>
                      <w:numId w:val="45"/>
                    </w:numPr>
                    <w:autoSpaceDE w:val="0"/>
                    <w:autoSpaceDN w:val="0"/>
                    <w:adjustRightInd w:val="0"/>
                    <w:rPr>
                      <w:rFonts w:cstheme="minorHAnsi"/>
                      <w:lang w:val="en-GB"/>
                    </w:rPr>
                  </w:pPr>
                  <w:r w:rsidRPr="00782E3D">
                    <w:rPr>
                      <w:rFonts w:cstheme="minorHAnsi"/>
                      <w:lang w:val="en-GB"/>
                    </w:rPr>
                    <w:t>S</w:t>
                  </w:r>
                  <w:r w:rsidR="004F4CD0" w:rsidRPr="00782E3D">
                    <w:rPr>
                      <w:rFonts w:cstheme="minorHAnsi"/>
                      <w:lang w:val="en-GB"/>
                    </w:rPr>
                    <w:t xml:space="preserve">uicidal behaviour and </w:t>
                  </w:r>
                  <w:r w:rsidRPr="00782E3D">
                    <w:rPr>
                      <w:rFonts w:cstheme="minorHAnsi"/>
                      <w:lang w:val="en-GB"/>
                    </w:rPr>
                    <w:t>s</w:t>
                  </w:r>
                  <w:r w:rsidR="004F4CD0" w:rsidRPr="00782E3D">
                    <w:rPr>
                      <w:rFonts w:cstheme="minorHAnsi"/>
                      <w:lang w:val="en-GB"/>
                    </w:rPr>
                    <w:t xml:space="preserve">elf-harm </w:t>
                  </w:r>
                </w:p>
                <w:p w14:paraId="4C3C4BD3" w14:textId="0EF9600B" w:rsidR="001B76FA" w:rsidRDefault="00DD5F8B" w:rsidP="001B76FA">
                  <w:pPr>
                    <w:pStyle w:val="ListParagraph"/>
                    <w:numPr>
                      <w:ilvl w:val="0"/>
                      <w:numId w:val="45"/>
                    </w:numPr>
                    <w:autoSpaceDE w:val="0"/>
                    <w:autoSpaceDN w:val="0"/>
                    <w:adjustRightInd w:val="0"/>
                    <w:rPr>
                      <w:rFonts w:cstheme="minorHAnsi"/>
                      <w:lang w:val="en-GB"/>
                    </w:rPr>
                  </w:pPr>
                  <w:r w:rsidRPr="00782E3D">
                    <w:rPr>
                      <w:rFonts w:cstheme="minorHAnsi"/>
                      <w:lang w:val="en-GB"/>
                    </w:rPr>
                    <w:t>A</w:t>
                  </w:r>
                  <w:r w:rsidR="004F4CD0" w:rsidRPr="00782E3D">
                    <w:rPr>
                      <w:rFonts w:cstheme="minorHAnsi"/>
                      <w:lang w:val="en-GB"/>
                    </w:rPr>
                    <w:t>lcohol and drug abuse</w:t>
                  </w:r>
                </w:p>
                <w:p w14:paraId="64940BE9" w14:textId="77777777" w:rsidR="00834FD7" w:rsidRDefault="00DD5F8B" w:rsidP="00782E3D">
                  <w:pPr>
                    <w:pStyle w:val="ListParagraph"/>
                    <w:numPr>
                      <w:ilvl w:val="0"/>
                      <w:numId w:val="45"/>
                    </w:numPr>
                    <w:autoSpaceDE w:val="0"/>
                    <w:autoSpaceDN w:val="0"/>
                    <w:adjustRightInd w:val="0"/>
                    <w:rPr>
                      <w:ins w:id="15" w:author="Melissa Laurent" w:date="2020-08-06T08:38:00Z"/>
                      <w:rFonts w:cstheme="minorHAnsi"/>
                      <w:lang w:val="en-GB"/>
                    </w:rPr>
                  </w:pPr>
                  <w:r w:rsidRPr="001B76FA">
                    <w:rPr>
                      <w:rFonts w:cstheme="minorHAnsi"/>
                      <w:lang w:val="en-GB"/>
                    </w:rPr>
                    <w:t>U</w:t>
                  </w:r>
                  <w:r w:rsidR="004F4CD0" w:rsidRPr="001B76FA">
                    <w:rPr>
                      <w:rFonts w:cstheme="minorHAnsi"/>
                      <w:lang w:val="en-GB"/>
                    </w:rPr>
                    <w:t>nsafe sexual behaviour</w:t>
                  </w:r>
                </w:p>
                <w:p w14:paraId="7DD71065" w14:textId="4E531687" w:rsidR="00BF0564" w:rsidRPr="00782E3D" w:rsidRDefault="00B24440" w:rsidP="00782E3D">
                  <w:pPr>
                    <w:pStyle w:val="ListParagraph"/>
                    <w:numPr>
                      <w:ilvl w:val="0"/>
                      <w:numId w:val="45"/>
                    </w:numPr>
                    <w:autoSpaceDE w:val="0"/>
                    <w:autoSpaceDN w:val="0"/>
                    <w:adjustRightInd w:val="0"/>
                    <w:rPr>
                      <w:rFonts w:cstheme="minorHAnsi"/>
                      <w:lang w:val="en-GB"/>
                    </w:rPr>
                  </w:pPr>
                  <w:bookmarkStart w:id="16" w:name="_GoBack"/>
                  <w:bookmarkEnd w:id="16"/>
                  <w:del w:id="17" w:author="Melissa Laurent" w:date="2020-08-06T08:38:00Z">
                    <w:r w:rsidDel="00834FD7">
                      <w:rPr>
                        <w:rFonts w:cstheme="minorHAnsi"/>
                        <w:lang w:val="en-GB"/>
                      </w:rPr>
                      <w:delText xml:space="preserve"> and</w:delText>
                    </w:r>
                    <w:r w:rsidR="004F4CD0" w:rsidRPr="001B76FA" w:rsidDel="00834FD7">
                      <w:rPr>
                        <w:rFonts w:cstheme="minorHAnsi"/>
                        <w:lang w:val="en-GB"/>
                      </w:rPr>
                      <w:delText xml:space="preserve"> </w:delText>
                    </w:r>
                  </w:del>
                  <w:r w:rsidR="00DD5F8B" w:rsidRPr="00782E3D">
                    <w:rPr>
                      <w:rFonts w:cstheme="minorHAnsi"/>
                      <w:lang w:val="en-GB"/>
                    </w:rPr>
                    <w:t>P</w:t>
                  </w:r>
                  <w:r w:rsidR="004F4CD0" w:rsidRPr="00782E3D">
                    <w:rPr>
                      <w:rFonts w:cstheme="minorHAnsi"/>
                      <w:lang w:val="en-GB"/>
                    </w:rPr>
                    <w:t>ost-traumatic stress disorder (PTSD)</w:t>
                  </w:r>
                </w:p>
                <w:p w14:paraId="3E9CF5D1" w14:textId="77777777" w:rsidR="00BF0564" w:rsidRPr="00782E3D" w:rsidRDefault="00BF0564" w:rsidP="00BF0564">
                  <w:pPr>
                    <w:rPr>
                      <w:rFonts w:cstheme="minorHAnsi"/>
                      <w:lang w:val="en-GB"/>
                    </w:rPr>
                  </w:pPr>
                </w:p>
              </w:tc>
            </w:tr>
            <w:tr w:rsidR="004F4CD0" w:rsidRPr="00782E3D" w14:paraId="4BF1EEC3" w14:textId="77777777" w:rsidTr="004F4CD0">
              <w:tc>
                <w:tcPr>
                  <w:tcW w:w="1578" w:type="dxa"/>
                </w:tcPr>
                <w:p w14:paraId="72FE9FFA" w14:textId="19D684AB" w:rsidR="004F4CD0" w:rsidRPr="00782E3D" w:rsidRDefault="004F4CD0" w:rsidP="004F4CD0">
                  <w:pPr>
                    <w:autoSpaceDE w:val="0"/>
                    <w:autoSpaceDN w:val="0"/>
                    <w:adjustRightInd w:val="0"/>
                    <w:rPr>
                      <w:rFonts w:ascii="Microsoft Sans Serif" w:hAnsi="Microsoft Sans Serif" w:cs="Microsoft Sans Serif"/>
                      <w:sz w:val="17"/>
                      <w:szCs w:val="17"/>
                      <w:lang w:val="en-GB"/>
                    </w:rPr>
                  </w:pPr>
                  <w:r w:rsidRPr="00782E3D">
                    <w:rPr>
                      <w:rFonts w:cs="Calibri"/>
                      <w:b/>
                      <w:bCs/>
                      <w:lang w:val="en-GB"/>
                    </w:rPr>
                    <w:t>Social harm</w:t>
                  </w:r>
                </w:p>
                <w:p w14:paraId="03C45409" w14:textId="737D9096" w:rsidR="004F4CD0" w:rsidRPr="00782E3D" w:rsidRDefault="004F4CD0" w:rsidP="004F4CD0">
                  <w:pPr>
                    <w:rPr>
                      <w:b/>
                      <w:lang w:val="en-GB"/>
                    </w:rPr>
                  </w:pPr>
                  <w:r w:rsidRPr="00782E3D">
                    <w:rPr>
                      <w:b/>
                      <w:lang w:val="en-GB"/>
                    </w:rPr>
                    <w:t>[</w:t>
                  </w:r>
                  <w:r w:rsidRPr="00782E3D">
                    <w:rPr>
                      <w:rFonts w:ascii="Wingdings 2" w:eastAsia="Wingdings 2" w:hAnsi="Wingdings 2" w:cs="Wingdings 2"/>
                      <w:b/>
                      <w:lang w:val="en-GB"/>
                    </w:rPr>
                    <w:t></w:t>
                  </w:r>
                  <w:r w:rsidRPr="00782E3D">
                    <w:rPr>
                      <w:b/>
                      <w:lang w:val="en-GB"/>
                    </w:rPr>
                    <w:t>][3]</w:t>
                  </w:r>
                </w:p>
                <w:p w14:paraId="622EA3AA" w14:textId="1DD895D8" w:rsidR="004F4CD0" w:rsidRPr="00782E3D" w:rsidRDefault="004F4CD0" w:rsidP="00BF0564">
                  <w:pPr>
                    <w:rPr>
                      <w:b/>
                      <w:bCs/>
                      <w:lang w:val="en-GB"/>
                    </w:rPr>
                  </w:pPr>
                </w:p>
              </w:tc>
              <w:tc>
                <w:tcPr>
                  <w:tcW w:w="4289" w:type="dxa"/>
                </w:tcPr>
                <w:p w14:paraId="078E7D8B" w14:textId="77777777" w:rsidR="00C80A28" w:rsidRPr="00782E3D" w:rsidRDefault="004F4CD0" w:rsidP="004F4CD0">
                  <w:pPr>
                    <w:autoSpaceDE w:val="0"/>
                    <w:autoSpaceDN w:val="0"/>
                    <w:adjustRightInd w:val="0"/>
                    <w:rPr>
                      <w:rFonts w:cstheme="minorHAnsi"/>
                      <w:lang w:val="en-GB"/>
                    </w:rPr>
                  </w:pPr>
                  <w:r w:rsidRPr="00782E3D">
                    <w:rPr>
                      <w:rFonts w:cstheme="minorHAnsi"/>
                      <w:lang w:val="en-GB"/>
                    </w:rPr>
                    <w:t xml:space="preserve">In many countries, there are strict social norms about how women, men, girls and boys are expected to behave. When sexual exploitation and abuse occurs, families and communities may punish victims for having violated these social norms. </w:t>
                  </w:r>
                </w:p>
                <w:p w14:paraId="271B02C9" w14:textId="7DDDE58B" w:rsidR="00C80A28" w:rsidRPr="00782E3D" w:rsidRDefault="004F4CD0" w:rsidP="004F4CD0">
                  <w:pPr>
                    <w:autoSpaceDE w:val="0"/>
                    <w:autoSpaceDN w:val="0"/>
                    <w:adjustRightInd w:val="0"/>
                    <w:rPr>
                      <w:rFonts w:cstheme="minorHAnsi"/>
                      <w:lang w:val="en-GB"/>
                    </w:rPr>
                  </w:pPr>
                  <w:r w:rsidRPr="00782E3D">
                    <w:rPr>
                      <w:rFonts w:cstheme="minorHAnsi"/>
                      <w:lang w:val="en-GB"/>
                    </w:rPr>
                    <w:t>Victims may</w:t>
                  </w:r>
                  <w:r w:rsidR="00C80A28" w:rsidRPr="00782E3D">
                    <w:rPr>
                      <w:rFonts w:cstheme="minorHAnsi"/>
                      <w:lang w:val="en-GB"/>
                    </w:rPr>
                    <w:t>:</w:t>
                  </w:r>
                </w:p>
                <w:p w14:paraId="7BE89E69" w14:textId="483308FA" w:rsidR="00C80A28" w:rsidRPr="00782E3D" w:rsidRDefault="00C80A28" w:rsidP="00C80A28">
                  <w:pPr>
                    <w:pStyle w:val="ListParagraph"/>
                    <w:numPr>
                      <w:ilvl w:val="0"/>
                      <w:numId w:val="43"/>
                    </w:numPr>
                    <w:autoSpaceDE w:val="0"/>
                    <w:autoSpaceDN w:val="0"/>
                    <w:adjustRightInd w:val="0"/>
                    <w:rPr>
                      <w:rFonts w:cstheme="minorHAnsi"/>
                      <w:lang w:val="en-GB"/>
                    </w:rPr>
                  </w:pPr>
                  <w:r w:rsidRPr="00782E3D">
                    <w:rPr>
                      <w:rFonts w:cstheme="minorHAnsi"/>
                      <w:lang w:val="en-GB"/>
                    </w:rPr>
                    <w:lastRenderedPageBreak/>
                    <w:t>Be</w:t>
                  </w:r>
                  <w:r w:rsidR="004F4CD0" w:rsidRPr="00782E3D">
                    <w:rPr>
                      <w:rFonts w:cstheme="minorHAnsi"/>
                      <w:lang w:val="en-GB"/>
                    </w:rPr>
                    <w:t xml:space="preserve"> beaten by their families</w:t>
                  </w:r>
                </w:p>
                <w:p w14:paraId="36EA2AB9" w14:textId="79F76F6F" w:rsidR="00C80A28" w:rsidRPr="00782E3D" w:rsidRDefault="00C80A28" w:rsidP="00C80A28">
                  <w:pPr>
                    <w:pStyle w:val="ListParagraph"/>
                    <w:numPr>
                      <w:ilvl w:val="0"/>
                      <w:numId w:val="43"/>
                    </w:numPr>
                    <w:autoSpaceDE w:val="0"/>
                    <w:autoSpaceDN w:val="0"/>
                    <w:adjustRightInd w:val="0"/>
                    <w:rPr>
                      <w:rFonts w:cstheme="minorHAnsi"/>
                      <w:lang w:val="en-GB"/>
                    </w:rPr>
                  </w:pPr>
                  <w:r w:rsidRPr="00782E3D">
                    <w:rPr>
                      <w:rFonts w:cstheme="minorHAnsi"/>
                      <w:lang w:val="en-GB"/>
                    </w:rPr>
                    <w:t>B</w:t>
                  </w:r>
                  <w:r w:rsidR="004F4CD0" w:rsidRPr="00782E3D">
                    <w:rPr>
                      <w:rFonts w:cstheme="minorHAnsi"/>
                      <w:lang w:val="en-GB"/>
                    </w:rPr>
                    <w:t>e forced to leave home</w:t>
                  </w:r>
                </w:p>
                <w:p w14:paraId="53F86680" w14:textId="5A3E4EC7" w:rsidR="00C80A28" w:rsidRPr="00782E3D" w:rsidRDefault="00C80A28" w:rsidP="00C80A28">
                  <w:pPr>
                    <w:pStyle w:val="ListParagraph"/>
                    <w:numPr>
                      <w:ilvl w:val="0"/>
                      <w:numId w:val="43"/>
                    </w:numPr>
                    <w:autoSpaceDE w:val="0"/>
                    <w:autoSpaceDN w:val="0"/>
                    <w:adjustRightInd w:val="0"/>
                    <w:rPr>
                      <w:rFonts w:cstheme="minorHAnsi"/>
                      <w:lang w:val="en-GB"/>
                    </w:rPr>
                  </w:pPr>
                  <w:r w:rsidRPr="00782E3D">
                    <w:rPr>
                      <w:rFonts w:cstheme="minorHAnsi"/>
                      <w:lang w:val="en-GB"/>
                    </w:rPr>
                    <w:t>L</w:t>
                  </w:r>
                  <w:r w:rsidR="004F4CD0" w:rsidRPr="00782E3D">
                    <w:rPr>
                      <w:rFonts w:cstheme="minorHAnsi"/>
                      <w:lang w:val="en-GB"/>
                    </w:rPr>
                    <w:t>ose their famil</w:t>
                  </w:r>
                  <w:r w:rsidR="001B76FA">
                    <w:rPr>
                      <w:rFonts w:cstheme="minorHAnsi"/>
                      <w:lang w:val="en-GB"/>
                    </w:rPr>
                    <w:t>y’s</w:t>
                  </w:r>
                  <w:r w:rsidR="004F4CD0" w:rsidRPr="00782E3D">
                    <w:rPr>
                      <w:rFonts w:cstheme="minorHAnsi"/>
                      <w:lang w:val="en-GB"/>
                    </w:rPr>
                    <w:t xml:space="preserve"> financial support</w:t>
                  </w:r>
                </w:p>
                <w:p w14:paraId="597DD3AB" w14:textId="14FE5026" w:rsidR="004F4CD0" w:rsidRPr="00782E3D" w:rsidRDefault="00C80A28" w:rsidP="00BB543E">
                  <w:pPr>
                    <w:pStyle w:val="ListParagraph"/>
                    <w:numPr>
                      <w:ilvl w:val="0"/>
                      <w:numId w:val="43"/>
                    </w:numPr>
                    <w:autoSpaceDE w:val="0"/>
                    <w:autoSpaceDN w:val="0"/>
                    <w:adjustRightInd w:val="0"/>
                    <w:rPr>
                      <w:rFonts w:cstheme="minorHAnsi"/>
                      <w:lang w:val="en-GB"/>
                    </w:rPr>
                  </w:pPr>
                  <w:r w:rsidRPr="00782E3D">
                    <w:rPr>
                      <w:rFonts w:cstheme="minorHAnsi"/>
                      <w:lang w:val="en-GB"/>
                    </w:rPr>
                    <w:t xml:space="preserve">Be </w:t>
                  </w:r>
                  <w:r w:rsidR="004F4CD0" w:rsidRPr="00782E3D">
                    <w:rPr>
                      <w:rFonts w:cstheme="minorHAnsi"/>
                      <w:lang w:val="en-GB"/>
                    </w:rPr>
                    <w:t>ostracized by their communities</w:t>
                  </w:r>
                </w:p>
                <w:p w14:paraId="1FB13B60" w14:textId="77777777" w:rsidR="004F4CD0" w:rsidRPr="00782E3D" w:rsidRDefault="004F4CD0" w:rsidP="004F4CD0">
                  <w:pPr>
                    <w:autoSpaceDE w:val="0"/>
                    <w:autoSpaceDN w:val="0"/>
                    <w:adjustRightInd w:val="0"/>
                    <w:rPr>
                      <w:rFonts w:cstheme="minorHAnsi"/>
                      <w:lang w:val="en-GB"/>
                    </w:rPr>
                  </w:pPr>
                  <w:r w:rsidRPr="00782E3D">
                    <w:rPr>
                      <w:rFonts w:cstheme="minorHAnsi"/>
                      <w:lang w:val="en-GB"/>
                    </w:rPr>
                    <w:t>In some countries, victims may be arrested by the police, for instance, for sex outside of marriage.</w:t>
                  </w:r>
                </w:p>
                <w:p w14:paraId="32499550" w14:textId="0F3281FB" w:rsidR="004F4CD0" w:rsidRPr="00782E3D" w:rsidRDefault="004F4CD0" w:rsidP="004F4CD0">
                  <w:pPr>
                    <w:autoSpaceDE w:val="0"/>
                    <w:autoSpaceDN w:val="0"/>
                    <w:adjustRightInd w:val="0"/>
                    <w:rPr>
                      <w:rFonts w:cstheme="minorHAnsi"/>
                      <w:lang w:val="en-GB"/>
                    </w:rPr>
                  </w:pPr>
                </w:p>
              </w:tc>
            </w:tr>
          </w:tbl>
          <w:p w14:paraId="5CFD3526" w14:textId="77777777" w:rsidR="00BF0564" w:rsidRPr="00782E3D" w:rsidRDefault="00BF0564" w:rsidP="00BF0564">
            <w:pPr>
              <w:pStyle w:val="Textheader"/>
              <w:rPr>
                <w:rFonts w:ascii="Microsoft Sans Serif" w:hAnsi="Microsoft Sans Serif" w:cs="Microsoft Sans Serif"/>
                <w:sz w:val="17"/>
                <w:szCs w:val="17"/>
                <w:lang w:val="en-GB"/>
              </w:rPr>
            </w:pPr>
          </w:p>
          <w:p w14:paraId="3998A9B9" w14:textId="5AE897CF" w:rsidR="00BF0564" w:rsidRPr="00782E3D" w:rsidRDefault="00BF0564" w:rsidP="00BF0564">
            <w:pPr>
              <w:rPr>
                <w:lang w:val="en-GB"/>
              </w:rPr>
            </w:pPr>
          </w:p>
        </w:tc>
        <w:tc>
          <w:tcPr>
            <w:tcW w:w="1432" w:type="pct"/>
            <w:vAlign w:val="center"/>
          </w:tcPr>
          <w:p w14:paraId="30B3EB62" w14:textId="4AF266DD" w:rsidR="004F4CD0" w:rsidRPr="00782E3D" w:rsidRDefault="004F4CD0" w:rsidP="00BF0564">
            <w:pPr>
              <w:pStyle w:val="Normal2"/>
              <w:rPr>
                <w:lang w:val="en-GB"/>
              </w:rPr>
            </w:pPr>
          </w:p>
        </w:tc>
        <w:tc>
          <w:tcPr>
            <w:tcW w:w="447" w:type="pct"/>
          </w:tcPr>
          <w:p w14:paraId="0159EBE4" w14:textId="77777777" w:rsidR="00BF0564" w:rsidRPr="00782E3D" w:rsidRDefault="00BF0564" w:rsidP="00BF0564">
            <w:pPr>
              <w:spacing w:before="0"/>
              <w:rPr>
                <w:lang w:val="en-GB"/>
              </w:rPr>
            </w:pPr>
          </w:p>
        </w:tc>
      </w:tr>
      <w:tr w:rsidR="00657F64" w:rsidRPr="00782E3D" w14:paraId="5FFE95F4" w14:textId="5ED45C3D" w:rsidTr="60DF3973">
        <w:trPr>
          <w:cantSplit/>
          <w:trHeight w:val="490"/>
        </w:trPr>
        <w:tc>
          <w:tcPr>
            <w:tcW w:w="285" w:type="pct"/>
            <w:shd w:val="clear" w:color="auto" w:fill="auto"/>
            <w:vAlign w:val="center"/>
          </w:tcPr>
          <w:p w14:paraId="67A1A4D4" w14:textId="21634721" w:rsidR="00657F64" w:rsidRPr="00782E3D" w:rsidRDefault="00657F64" w:rsidP="00657F64">
            <w:pPr>
              <w:pStyle w:val="Normal2"/>
              <w:jc w:val="center"/>
              <w:rPr>
                <w:lang w:val="en-GB"/>
              </w:rPr>
            </w:pPr>
            <w:r w:rsidRPr="00782E3D">
              <w:rPr>
                <w:lang w:val="en-GB"/>
              </w:rPr>
              <w:lastRenderedPageBreak/>
              <w:t>1.4</w:t>
            </w:r>
          </w:p>
        </w:tc>
        <w:tc>
          <w:tcPr>
            <w:tcW w:w="562" w:type="pct"/>
            <w:shd w:val="clear" w:color="auto" w:fill="auto"/>
            <w:vAlign w:val="center"/>
          </w:tcPr>
          <w:p w14:paraId="69A47436" w14:textId="5F418A52" w:rsidR="002464DE" w:rsidRPr="00782E3D" w:rsidRDefault="00224A83" w:rsidP="002464DE">
            <w:pPr>
              <w:pStyle w:val="Normal2"/>
              <w:rPr>
                <w:lang w:val="en-GB"/>
              </w:rPr>
            </w:pPr>
            <w:sdt>
              <w:sdtPr>
                <w:rPr>
                  <w:lang w:val="en-GB"/>
                </w:rPr>
                <w:alias w:val="Type"/>
                <w:tag w:val="Type"/>
                <w:id w:val="1527750030"/>
                <w:placeholder>
                  <w:docPart w:val="F6444E280F4F420FA622943A09AF75A5"/>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2464DE" w:rsidRPr="00782E3D">
                  <w:rPr>
                    <w:lang w:val="en-GB"/>
                  </w:rPr>
                  <w:t>Text - Paragraph with Heading</w:t>
                </w:r>
              </w:sdtContent>
            </w:sdt>
          </w:p>
          <w:p w14:paraId="3F3D4D01" w14:textId="5684CECC" w:rsidR="002464DE" w:rsidRPr="00782E3D" w:rsidRDefault="00224A83" w:rsidP="002464DE">
            <w:pPr>
              <w:rPr>
                <w:lang w:val="en-GB"/>
              </w:rPr>
            </w:pPr>
            <w:sdt>
              <w:sdtPr>
                <w:rPr>
                  <w:lang w:val="en-GB"/>
                </w:rPr>
                <w:alias w:val="Type"/>
                <w:tag w:val="Type"/>
                <w:id w:val="-904530744"/>
                <w:placeholder>
                  <w:docPart w:val="AF8BAE21282B442FBFF5DDDF86E4DDE3"/>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342665" w:rsidRPr="00782E3D">
                  <w:rPr>
                    <w:lang w:val="en-GB"/>
                  </w:rPr>
                  <w:t>Text/Image - Right</w:t>
                </w:r>
              </w:sdtContent>
            </w:sdt>
          </w:p>
        </w:tc>
        <w:tc>
          <w:tcPr>
            <w:tcW w:w="2274" w:type="pct"/>
            <w:shd w:val="clear" w:color="auto" w:fill="auto"/>
          </w:tcPr>
          <w:p w14:paraId="7B0EC4A1" w14:textId="244684E9" w:rsidR="002464DE" w:rsidRPr="00782E3D" w:rsidRDefault="002464DE" w:rsidP="002464DE">
            <w:pPr>
              <w:pStyle w:val="Textheader"/>
              <w:rPr>
                <w:szCs w:val="32"/>
                <w:lang w:val="en-GB"/>
              </w:rPr>
            </w:pPr>
            <w:r w:rsidRPr="00782E3D">
              <w:rPr>
                <w:szCs w:val="32"/>
                <w:lang w:val="en-GB"/>
              </w:rPr>
              <w:t xml:space="preserve">Impact on child born as a result of </w:t>
            </w:r>
            <w:r w:rsidR="00C80A28" w:rsidRPr="00782E3D">
              <w:rPr>
                <w:szCs w:val="32"/>
                <w:lang w:val="en-GB"/>
              </w:rPr>
              <w:t>SEA</w:t>
            </w:r>
          </w:p>
          <w:p w14:paraId="3D15F261" w14:textId="0DE6E7BF" w:rsidR="001B76FA" w:rsidRPr="00782E3D" w:rsidRDefault="001B76FA" w:rsidP="002464DE">
            <w:pPr>
              <w:autoSpaceDE w:val="0"/>
              <w:autoSpaceDN w:val="0"/>
              <w:adjustRightInd w:val="0"/>
              <w:rPr>
                <w:rFonts w:ascii="Microsoft Sans Serif" w:hAnsi="Microsoft Sans Serif" w:cs="Microsoft Sans Serif"/>
                <w:lang w:val="en-GB"/>
              </w:rPr>
            </w:pPr>
            <w:r>
              <w:rPr>
                <w:rFonts w:cs="Microsoft Sans Serif"/>
                <w:lang w:val="en-GB"/>
              </w:rPr>
              <w:t xml:space="preserve">It is important not to neglect the impact on a child born as </w:t>
            </w:r>
            <w:r w:rsidRPr="00782E3D">
              <w:rPr>
                <w:rFonts w:cs="Calibri"/>
                <w:lang w:val="en-GB"/>
              </w:rPr>
              <w:t>a result of sexual exploitation and abuse by UN personnel</w:t>
            </w:r>
            <w:r>
              <w:rPr>
                <w:rFonts w:cs="Calibri"/>
                <w:lang w:val="en-GB"/>
              </w:rPr>
              <w:t>, who also falls under the category of victim.</w:t>
            </w:r>
          </w:p>
          <w:p w14:paraId="6C902937" w14:textId="1D578564" w:rsidR="002464DE" w:rsidRPr="00782E3D" w:rsidRDefault="00BC03BB" w:rsidP="002464DE">
            <w:pPr>
              <w:rPr>
                <w:rFonts w:cs="Calibri"/>
                <w:lang w:val="en-GB"/>
              </w:rPr>
            </w:pPr>
            <w:r w:rsidRPr="00782E3D">
              <w:rPr>
                <w:rFonts w:cs="Calibri"/>
                <w:lang w:val="en-GB"/>
              </w:rPr>
              <w:t xml:space="preserve">This </w:t>
            </w:r>
            <w:r w:rsidR="002464DE" w:rsidRPr="00782E3D">
              <w:rPr>
                <w:rFonts w:cs="Calibri"/>
                <w:lang w:val="en-GB"/>
              </w:rPr>
              <w:t>child may face lifelong disadvantage</w:t>
            </w:r>
            <w:r w:rsidRPr="00782E3D">
              <w:rPr>
                <w:rFonts w:cs="Calibri"/>
                <w:lang w:val="en-GB"/>
              </w:rPr>
              <w:t>s</w:t>
            </w:r>
            <w:r w:rsidR="002464DE" w:rsidRPr="00782E3D">
              <w:rPr>
                <w:rFonts w:cs="Calibri"/>
                <w:lang w:val="en-GB"/>
              </w:rPr>
              <w:t xml:space="preserve"> and discrimination. </w:t>
            </w:r>
            <w:r w:rsidR="008F4DA1" w:rsidRPr="00782E3D">
              <w:rPr>
                <w:rFonts w:cs="Calibri"/>
                <w:lang w:val="en-GB"/>
              </w:rPr>
              <w:t>Let’s look at Hamid’s story.</w:t>
            </w:r>
          </w:p>
          <w:p w14:paraId="0DF9EAF8" w14:textId="77777777" w:rsidR="00342665" w:rsidRPr="00782E3D" w:rsidRDefault="00342665" w:rsidP="002464DE">
            <w:pPr>
              <w:rPr>
                <w:rFonts w:cs="Calibri"/>
                <w:lang w:val="en-GB"/>
              </w:rPr>
            </w:pPr>
          </w:p>
          <w:tbl>
            <w:tblPr>
              <w:tblStyle w:val="TableGrid"/>
              <w:tblW w:w="0" w:type="auto"/>
              <w:tblLayout w:type="fixed"/>
              <w:tblLook w:val="04A0" w:firstRow="1" w:lastRow="0" w:firstColumn="1" w:lastColumn="0" w:noHBand="0" w:noVBand="1"/>
            </w:tblPr>
            <w:tblGrid>
              <w:gridCol w:w="1718"/>
              <w:gridCol w:w="4149"/>
            </w:tblGrid>
            <w:tr w:rsidR="00342665" w:rsidRPr="00782E3D" w14:paraId="1D7FA149" w14:textId="77777777" w:rsidTr="60DF3973">
              <w:tc>
                <w:tcPr>
                  <w:tcW w:w="1718" w:type="dxa"/>
                </w:tcPr>
                <w:p w14:paraId="48D741BA" w14:textId="39816DD9" w:rsidR="00342665" w:rsidRPr="00782E3D" w:rsidRDefault="008E345D" w:rsidP="008E345D">
                  <w:pPr>
                    <w:jc w:val="center"/>
                    <w:rPr>
                      <w:b/>
                      <w:lang w:val="en-GB"/>
                    </w:rPr>
                  </w:pPr>
                  <w:r w:rsidRPr="00782E3D">
                    <w:rPr>
                      <w:b/>
                      <w:lang w:val="en-GB"/>
                    </w:rPr>
                    <w:t>[</w:t>
                  </w:r>
                  <w:r w:rsidRPr="00782E3D">
                    <w:rPr>
                      <w:rFonts w:ascii="Wingdings 2" w:eastAsia="Wingdings 2" w:hAnsi="Wingdings 2" w:cs="Wingdings 2"/>
                      <w:b/>
                      <w:lang w:val="en-GB"/>
                    </w:rPr>
                    <w:t></w:t>
                  </w:r>
                  <w:r w:rsidRPr="00782E3D">
                    <w:rPr>
                      <w:b/>
                      <w:lang w:val="en-GB"/>
                    </w:rPr>
                    <w:t>]</w:t>
                  </w:r>
                </w:p>
              </w:tc>
              <w:tc>
                <w:tcPr>
                  <w:tcW w:w="4149" w:type="dxa"/>
                </w:tcPr>
                <w:p w14:paraId="20D7FBC1" w14:textId="5045FD08" w:rsidR="006E1AEB" w:rsidRPr="00F82FA5" w:rsidRDefault="006E1AEB" w:rsidP="006E1AEB">
                  <w:pPr>
                    <w:autoSpaceDE w:val="0"/>
                    <w:autoSpaceDN w:val="0"/>
                    <w:adjustRightInd w:val="0"/>
                    <w:rPr>
                      <w:rFonts w:cs="Calibri"/>
                      <w:lang w:val="en-GB"/>
                    </w:rPr>
                  </w:pPr>
                  <w:r w:rsidRPr="60DF3973">
                    <w:rPr>
                      <w:rFonts w:cs="Calibri"/>
                      <w:lang w:val="en-GB"/>
                    </w:rPr>
                    <w:t xml:space="preserve">Hamid is a child born to a mother who was sexually exploited by a UN </w:t>
                  </w:r>
                  <w:r w:rsidR="02A14B73" w:rsidRPr="60DF3973">
                    <w:rPr>
                      <w:rFonts w:cs="Calibri"/>
                      <w:lang w:val="en-GB"/>
                    </w:rPr>
                    <w:t>staff</w:t>
                  </w:r>
                  <w:r w:rsidR="00682F6C">
                    <w:rPr>
                      <w:rFonts w:cs="Calibri"/>
                      <w:lang w:val="en-GB"/>
                    </w:rPr>
                    <w:t xml:space="preserve"> member</w:t>
                  </w:r>
                  <w:r w:rsidR="02A14B73" w:rsidRPr="60DF3973">
                    <w:rPr>
                      <w:rFonts w:cs="Calibri"/>
                      <w:lang w:val="en-GB"/>
                    </w:rPr>
                    <w:t xml:space="preserve"> who left the country many years ago</w:t>
                  </w:r>
                  <w:r w:rsidRPr="60DF3973">
                    <w:rPr>
                      <w:rFonts w:cs="Calibri"/>
                      <w:lang w:val="en-GB"/>
                    </w:rPr>
                    <w:t xml:space="preserve">. He has lived his whole life being treated unfairly by society. Hamid’s relatives have distanced themselves from him and his mother. People make rude remarks when he and his mother walk in public places. Hamid is growing up with feelings of loneliness, fear and emotional pain. </w:t>
                  </w:r>
                </w:p>
                <w:p w14:paraId="18E1D808" w14:textId="06749A40" w:rsidR="006E1AEB" w:rsidRPr="00782E3D" w:rsidRDefault="006E1AEB" w:rsidP="006E1AEB">
                  <w:pPr>
                    <w:autoSpaceDE w:val="0"/>
                    <w:autoSpaceDN w:val="0"/>
                    <w:adjustRightInd w:val="0"/>
                    <w:rPr>
                      <w:rFonts w:cs="Calibri"/>
                      <w:lang w:val="en-GB"/>
                    </w:rPr>
                  </w:pPr>
                  <w:r w:rsidRPr="00757D36">
                    <w:rPr>
                      <w:rFonts w:cs="Calibri"/>
                      <w:lang w:val="en-GB"/>
                    </w:rPr>
                    <w:t>Hamid</w:t>
                  </w:r>
                  <w:r w:rsidRPr="60DF3973">
                    <w:rPr>
                      <w:rFonts w:cs="Calibri"/>
                      <w:lang w:val="en-GB"/>
                    </w:rPr>
                    <w:t xml:space="preserve"> and his mother live in extreme poverty. He has not been able to go to school</w:t>
                  </w:r>
                  <w:r w:rsidR="00890874">
                    <w:rPr>
                      <w:rFonts w:cs="Calibri"/>
                      <w:lang w:val="en-GB"/>
                    </w:rPr>
                    <w:t>,</w:t>
                  </w:r>
                  <w:r w:rsidRPr="60DF3973">
                    <w:rPr>
                      <w:rFonts w:cs="Calibri"/>
                      <w:lang w:val="en-GB"/>
                    </w:rPr>
                    <w:t xml:space="preserve"> and </w:t>
                  </w:r>
                  <w:r w:rsidR="413FECB4" w:rsidRPr="60DF3973">
                    <w:rPr>
                      <w:rFonts w:cs="Calibri"/>
                      <w:lang w:val="en-GB"/>
                    </w:rPr>
                    <w:t xml:space="preserve">because of the very poor conditions he is living </w:t>
                  </w:r>
                  <w:r w:rsidR="460C39D6" w:rsidRPr="60DF3973">
                    <w:rPr>
                      <w:rFonts w:cs="Calibri"/>
                      <w:lang w:val="en-GB"/>
                    </w:rPr>
                    <w:t>i</w:t>
                  </w:r>
                  <w:r w:rsidR="08251F23" w:rsidRPr="60DF3973">
                    <w:rPr>
                      <w:rFonts w:cs="Calibri"/>
                      <w:lang w:val="en-GB"/>
                    </w:rPr>
                    <w:t>n</w:t>
                  </w:r>
                  <w:r w:rsidR="00890874">
                    <w:rPr>
                      <w:rFonts w:cs="Calibri"/>
                      <w:lang w:val="en-GB"/>
                    </w:rPr>
                    <w:t>,</w:t>
                  </w:r>
                  <w:r w:rsidR="413FECB4" w:rsidRPr="60DF3973">
                    <w:rPr>
                      <w:rFonts w:cs="Calibri"/>
                      <w:lang w:val="en-GB"/>
                    </w:rPr>
                    <w:t xml:space="preserve"> he is also</w:t>
                  </w:r>
                  <w:r w:rsidR="0002088C">
                    <w:rPr>
                      <w:rFonts w:cs="Calibri"/>
                      <w:lang w:val="en-GB"/>
                    </w:rPr>
                    <w:t xml:space="preserve"> </w:t>
                  </w:r>
                  <w:r w:rsidR="68769CC5" w:rsidRPr="60DF3973">
                    <w:rPr>
                      <w:rFonts w:cs="Calibri"/>
                      <w:lang w:val="en-GB"/>
                    </w:rPr>
                    <w:t xml:space="preserve">more </w:t>
                  </w:r>
                  <w:r w:rsidRPr="60DF3973">
                    <w:rPr>
                      <w:rFonts w:cs="Calibri"/>
                      <w:lang w:val="en-GB"/>
                    </w:rPr>
                    <w:t>susceptible to diseases.</w:t>
                  </w:r>
                </w:p>
                <w:p w14:paraId="050149FA" w14:textId="642DC1ED" w:rsidR="002E7391" w:rsidRPr="00782E3D" w:rsidRDefault="002E7391" w:rsidP="002E7391">
                  <w:pPr>
                    <w:autoSpaceDE w:val="0"/>
                    <w:autoSpaceDN w:val="0"/>
                    <w:adjustRightInd w:val="0"/>
                    <w:rPr>
                      <w:rFonts w:cs="Calibri"/>
                      <w:lang w:val="en-GB"/>
                    </w:rPr>
                  </w:pPr>
                </w:p>
              </w:tc>
            </w:tr>
          </w:tbl>
          <w:p w14:paraId="44D7CE94" w14:textId="77777777" w:rsidR="002464DE" w:rsidRPr="00782E3D" w:rsidRDefault="002464DE" w:rsidP="002464DE">
            <w:pPr>
              <w:rPr>
                <w:lang w:val="en-GB"/>
              </w:rPr>
            </w:pPr>
          </w:p>
          <w:p w14:paraId="28D23957" w14:textId="7404194B" w:rsidR="00F4558A" w:rsidRPr="00782E3D" w:rsidRDefault="002464DE" w:rsidP="00657F64">
            <w:pPr>
              <w:pStyle w:val="TextSubheading"/>
              <w:rPr>
                <w:lang w:val="en-GB"/>
              </w:rPr>
            </w:pPr>
            <w:r w:rsidRPr="00782E3D">
              <w:rPr>
                <w:lang w:val="en-GB"/>
              </w:rPr>
              <w:t xml:space="preserve"> </w:t>
            </w:r>
          </w:p>
        </w:tc>
        <w:tc>
          <w:tcPr>
            <w:tcW w:w="1432" w:type="pct"/>
            <w:shd w:val="clear" w:color="auto" w:fill="auto"/>
            <w:vAlign w:val="center"/>
          </w:tcPr>
          <w:p w14:paraId="02BE7DD9" w14:textId="3F152C60" w:rsidR="00342665" w:rsidRPr="00782E3D" w:rsidRDefault="00342665" w:rsidP="00342665">
            <w:pPr>
              <w:pStyle w:val="Textheader"/>
              <w:rPr>
                <w:bCs w:val="0"/>
                <w:sz w:val="20"/>
                <w:lang w:val="en-GB"/>
              </w:rPr>
            </w:pPr>
            <w:r w:rsidRPr="00782E3D">
              <w:rPr>
                <w:bCs w:val="0"/>
                <w:sz w:val="20"/>
                <w:lang w:val="en-GB"/>
              </w:rPr>
              <w:t>[</w:t>
            </w:r>
            <w:r w:rsidRPr="00782E3D">
              <w:rPr>
                <w:rFonts w:ascii="Wingdings 2" w:eastAsia="Wingdings 2" w:hAnsi="Wingdings 2" w:cs="Wingdings 2"/>
                <w:bCs w:val="0"/>
                <w:sz w:val="20"/>
                <w:lang w:val="en-GB"/>
              </w:rPr>
              <w:t></w:t>
            </w:r>
            <w:r w:rsidRPr="00782E3D">
              <w:rPr>
                <w:bCs w:val="0"/>
                <w:sz w:val="20"/>
                <w:lang w:val="en-GB"/>
              </w:rPr>
              <w:t>] Image of a sexual exploitation and abuse victim</w:t>
            </w:r>
            <w:r w:rsidR="008E345D" w:rsidRPr="00782E3D">
              <w:rPr>
                <w:bCs w:val="0"/>
                <w:sz w:val="20"/>
                <w:lang w:val="en-GB"/>
              </w:rPr>
              <w:t xml:space="preserve"> in a room</w:t>
            </w:r>
            <w:r w:rsidRPr="00782E3D">
              <w:rPr>
                <w:bCs w:val="0"/>
                <w:sz w:val="20"/>
                <w:lang w:val="en-GB"/>
              </w:rPr>
              <w:t xml:space="preserve"> </w:t>
            </w:r>
            <w:r w:rsidR="008E345D" w:rsidRPr="00782E3D">
              <w:rPr>
                <w:bCs w:val="0"/>
                <w:sz w:val="20"/>
                <w:lang w:val="en-GB"/>
              </w:rPr>
              <w:t xml:space="preserve">holding her child close </w:t>
            </w:r>
            <w:r w:rsidR="009F6030">
              <w:rPr>
                <w:bCs w:val="0"/>
                <w:sz w:val="20"/>
                <w:lang w:val="en-GB"/>
              </w:rPr>
              <w:t xml:space="preserve">and </w:t>
            </w:r>
            <w:r w:rsidR="008E345D" w:rsidRPr="00782E3D">
              <w:rPr>
                <w:bCs w:val="0"/>
                <w:sz w:val="20"/>
                <w:lang w:val="en-GB"/>
              </w:rPr>
              <w:t>looking outside</w:t>
            </w:r>
            <w:r w:rsidR="009F6030">
              <w:rPr>
                <w:bCs w:val="0"/>
                <w:sz w:val="20"/>
                <w:lang w:val="en-GB"/>
              </w:rPr>
              <w:t xml:space="preserve"> in fear.</w:t>
            </w:r>
            <w:r w:rsidR="008E345D" w:rsidRPr="00782E3D">
              <w:rPr>
                <w:bCs w:val="0"/>
                <w:sz w:val="20"/>
                <w:lang w:val="en-GB"/>
              </w:rPr>
              <w:t xml:space="preserve"> </w:t>
            </w:r>
            <w:r w:rsidR="00C659BE" w:rsidRPr="00782E3D">
              <w:rPr>
                <w:bCs w:val="0"/>
                <w:sz w:val="20"/>
                <w:lang w:val="en-GB"/>
              </w:rPr>
              <w:t xml:space="preserve"> </w:t>
            </w:r>
          </w:p>
          <w:p w14:paraId="719F24E6" w14:textId="2192C812" w:rsidR="00342665" w:rsidRPr="00782E3D" w:rsidRDefault="00342665" w:rsidP="00342665">
            <w:pPr>
              <w:pStyle w:val="Normal2"/>
              <w:rPr>
                <w:b/>
                <w:lang w:val="en-GB"/>
              </w:rPr>
            </w:pPr>
            <w:r w:rsidRPr="00782E3D">
              <w:rPr>
                <w:rFonts w:ascii="&amp;quot" w:hAnsi="&amp;quot"/>
                <w:noProof/>
                <w:color w:val="121212"/>
                <w:lang w:val="en-GB"/>
              </w:rPr>
              <w:drawing>
                <wp:anchor distT="0" distB="0" distL="114300" distR="114300" simplePos="0" relativeHeight="251660288" behindDoc="0" locked="0" layoutInCell="1" allowOverlap="1" wp14:anchorId="21C4FBCC" wp14:editId="48638408">
                  <wp:simplePos x="0" y="0"/>
                  <wp:positionH relativeFrom="column">
                    <wp:posOffset>-41910</wp:posOffset>
                  </wp:positionH>
                  <wp:positionV relativeFrom="paragraph">
                    <wp:posOffset>95885</wp:posOffset>
                  </wp:positionV>
                  <wp:extent cx="2299335" cy="1530350"/>
                  <wp:effectExtent l="0" t="0" r="5715" b="0"/>
                  <wp:wrapNone/>
                  <wp:docPr id="38" name="Picture 38">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3.5.1.1.1.2:I_img">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99335" cy="1530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037743" w14:textId="77777777" w:rsidR="00342665" w:rsidRDefault="00342665" w:rsidP="00342665">
            <w:pPr>
              <w:pStyle w:val="Normal2"/>
              <w:rPr>
                <w:b/>
                <w:lang w:val="en-GB"/>
              </w:rPr>
            </w:pPr>
          </w:p>
          <w:p w14:paraId="4EE2692D" w14:textId="77777777" w:rsidR="006547A4" w:rsidRPr="007254BD" w:rsidRDefault="006547A4" w:rsidP="007254BD">
            <w:pPr>
              <w:rPr>
                <w:lang w:val="en-GB"/>
              </w:rPr>
            </w:pPr>
          </w:p>
          <w:p w14:paraId="49957A64" w14:textId="77777777" w:rsidR="006547A4" w:rsidRPr="007254BD" w:rsidRDefault="006547A4" w:rsidP="007254BD">
            <w:pPr>
              <w:rPr>
                <w:lang w:val="en-GB"/>
              </w:rPr>
            </w:pPr>
          </w:p>
          <w:p w14:paraId="3EF25951" w14:textId="77777777" w:rsidR="006547A4" w:rsidRPr="007254BD" w:rsidRDefault="006547A4" w:rsidP="007254BD">
            <w:pPr>
              <w:rPr>
                <w:lang w:val="en-GB"/>
              </w:rPr>
            </w:pPr>
          </w:p>
          <w:p w14:paraId="6809289F" w14:textId="77777777" w:rsidR="006547A4" w:rsidRPr="007254BD" w:rsidRDefault="006547A4" w:rsidP="007254BD">
            <w:pPr>
              <w:rPr>
                <w:lang w:val="en-GB"/>
              </w:rPr>
            </w:pPr>
          </w:p>
          <w:p w14:paraId="37E4ECAE" w14:textId="77777777" w:rsidR="006547A4" w:rsidRPr="007254BD" w:rsidRDefault="006547A4" w:rsidP="007254BD">
            <w:pPr>
              <w:rPr>
                <w:lang w:val="en-GB"/>
              </w:rPr>
            </w:pPr>
          </w:p>
          <w:p w14:paraId="1AD3C2AA" w14:textId="77777777" w:rsidR="006547A4" w:rsidRDefault="006547A4" w:rsidP="006547A4">
            <w:pPr>
              <w:rPr>
                <w:b/>
                <w:lang w:val="en-GB"/>
              </w:rPr>
            </w:pPr>
          </w:p>
          <w:p w14:paraId="79201CD2" w14:textId="04D445D6" w:rsidR="006547A4" w:rsidRPr="007254BD" w:rsidRDefault="006547A4" w:rsidP="007254BD">
            <w:pPr>
              <w:rPr>
                <w:lang w:val="en-GB"/>
              </w:rPr>
            </w:pPr>
            <w:r w:rsidRPr="000F13D7">
              <w:rPr>
                <w:lang w:val="en-GB"/>
              </w:rPr>
              <w:t>Alt text:</w:t>
            </w:r>
            <w:r>
              <w:rPr>
                <w:b/>
                <w:bCs/>
                <w:lang w:val="en-GB"/>
              </w:rPr>
              <w:t xml:space="preserve"> </w:t>
            </w:r>
            <w:r w:rsidR="00F465A4">
              <w:rPr>
                <w:lang w:val="en-GB"/>
              </w:rPr>
              <w:t>A woman</w:t>
            </w:r>
            <w:r w:rsidRPr="00782E3D">
              <w:rPr>
                <w:lang w:val="en-GB"/>
              </w:rPr>
              <w:t xml:space="preserve"> in a room holding her child </w:t>
            </w:r>
          </w:p>
        </w:tc>
        <w:tc>
          <w:tcPr>
            <w:tcW w:w="447" w:type="pct"/>
          </w:tcPr>
          <w:p w14:paraId="13E389B2" w14:textId="77777777" w:rsidR="00657F64" w:rsidRPr="00782E3D" w:rsidRDefault="00657F64" w:rsidP="00657F64">
            <w:pPr>
              <w:pStyle w:val="Normal2"/>
              <w:rPr>
                <w:lang w:val="en-GB"/>
              </w:rPr>
            </w:pPr>
          </w:p>
        </w:tc>
      </w:tr>
      <w:tr w:rsidR="00E91596" w:rsidRPr="00782E3D" w14:paraId="77BFE924" w14:textId="77777777" w:rsidTr="60DF3973">
        <w:trPr>
          <w:cantSplit/>
          <w:trHeight w:val="490"/>
        </w:trPr>
        <w:tc>
          <w:tcPr>
            <w:tcW w:w="285" w:type="pct"/>
            <w:shd w:val="clear" w:color="auto" w:fill="auto"/>
            <w:vAlign w:val="center"/>
          </w:tcPr>
          <w:p w14:paraId="1BC64A86" w14:textId="48DD0585" w:rsidR="00E91596" w:rsidRPr="00782E3D" w:rsidRDefault="00E91596" w:rsidP="00E91596">
            <w:pPr>
              <w:pStyle w:val="Normal2"/>
              <w:jc w:val="center"/>
              <w:rPr>
                <w:lang w:val="en-GB"/>
              </w:rPr>
            </w:pPr>
            <w:r w:rsidRPr="00782E3D">
              <w:rPr>
                <w:lang w:val="en-GB"/>
              </w:rPr>
              <w:lastRenderedPageBreak/>
              <w:t>1.</w:t>
            </w:r>
            <w:r w:rsidR="00EE3E2B">
              <w:rPr>
                <w:lang w:val="en-GB"/>
              </w:rPr>
              <w:t>5</w:t>
            </w:r>
          </w:p>
        </w:tc>
        <w:tc>
          <w:tcPr>
            <w:tcW w:w="562" w:type="pct"/>
            <w:shd w:val="clear" w:color="auto" w:fill="auto"/>
            <w:vAlign w:val="center"/>
          </w:tcPr>
          <w:p w14:paraId="4ADF864F" w14:textId="77777777" w:rsidR="00E91596" w:rsidRPr="00782E3D" w:rsidRDefault="00224A83" w:rsidP="00E91596">
            <w:pPr>
              <w:pStyle w:val="Normal2"/>
              <w:rPr>
                <w:lang w:val="en-GB"/>
              </w:rPr>
            </w:pPr>
            <w:sdt>
              <w:sdtPr>
                <w:rPr>
                  <w:lang w:val="en-GB"/>
                </w:rPr>
                <w:alias w:val="Type"/>
                <w:tag w:val="Type"/>
                <w:id w:val="2002465042"/>
                <w:placeholder>
                  <w:docPart w:val="87C276B770EA4FDB898681E9D3034289"/>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E91596" w:rsidRPr="00782E3D">
                  <w:rPr>
                    <w:lang w:val="en-GB"/>
                  </w:rPr>
                  <w:t>Text - Paragraph with Heading</w:t>
                </w:r>
              </w:sdtContent>
            </w:sdt>
          </w:p>
          <w:p w14:paraId="2125C5BB" w14:textId="702F1144" w:rsidR="00E91596" w:rsidRDefault="00E91596" w:rsidP="00E91596">
            <w:pPr>
              <w:pStyle w:val="Normal2"/>
              <w:rPr>
                <w:lang w:val="en-GB"/>
              </w:rPr>
            </w:pPr>
          </w:p>
        </w:tc>
        <w:tc>
          <w:tcPr>
            <w:tcW w:w="2274" w:type="pct"/>
            <w:shd w:val="clear" w:color="auto" w:fill="auto"/>
          </w:tcPr>
          <w:p w14:paraId="1609AE7A" w14:textId="76D9465A" w:rsidR="00C834B1" w:rsidRPr="00C834B1" w:rsidRDefault="00C834B1" w:rsidP="787F1097">
            <w:pPr>
              <w:spacing w:before="0"/>
              <w:rPr>
                <w:rFonts w:cstheme="minorBidi"/>
              </w:rPr>
            </w:pPr>
          </w:p>
          <w:p w14:paraId="1F60678A" w14:textId="77777777" w:rsidR="009B5F8D" w:rsidRPr="00290BF2" w:rsidRDefault="009B5F8D" w:rsidP="009B5F8D">
            <w:pPr>
              <w:shd w:val="clear" w:color="auto" w:fill="FFFFFF"/>
              <w:textAlignment w:val="baseline"/>
              <w:rPr>
                <w:color w:val="auto"/>
                <w:sz w:val="32"/>
                <w:szCs w:val="32"/>
                <w:lang w:val="en-CA"/>
              </w:rPr>
            </w:pPr>
            <w:r w:rsidRPr="00290BF2">
              <w:rPr>
                <w:b/>
                <w:bCs/>
                <w:color w:val="auto"/>
                <w:sz w:val="32"/>
                <w:szCs w:val="32"/>
                <w:bdr w:val="none" w:sz="0" w:space="0" w:color="auto" w:frame="1"/>
              </w:rPr>
              <w:t>Impact of SEA on children born as a result of SEA</w:t>
            </w:r>
          </w:p>
          <w:p w14:paraId="5070D7FF" w14:textId="1576FD35" w:rsidR="009B5F8D" w:rsidRPr="00290BF2" w:rsidRDefault="009B5F8D" w:rsidP="009B5F8D">
            <w:pPr>
              <w:shd w:val="clear" w:color="auto" w:fill="FFFFFF"/>
              <w:textAlignment w:val="baseline"/>
              <w:rPr>
                <w:sz w:val="16"/>
                <w:szCs w:val="16"/>
              </w:rPr>
            </w:pPr>
            <w:r w:rsidRPr="00290BF2">
              <w:rPr>
                <w:color w:val="auto"/>
              </w:rPr>
              <w:t>A child born as a result of SEA</w:t>
            </w:r>
            <w:r w:rsidR="00805A4C">
              <w:rPr>
                <w:rStyle w:val="CommentReference"/>
              </w:rPr>
              <w:t xml:space="preserve"> </w:t>
            </w:r>
            <w:r w:rsidR="00805A4C">
              <w:rPr>
                <w:color w:val="auto"/>
              </w:rPr>
              <w:t>ma</w:t>
            </w:r>
            <w:r w:rsidRPr="00290BF2">
              <w:rPr>
                <w:color w:val="auto"/>
              </w:rPr>
              <w:t>y face life-long disadvantage and discrimination. Among others, these include:</w:t>
            </w:r>
          </w:p>
          <w:p w14:paraId="141B3AB0" w14:textId="77777777" w:rsidR="009B5F8D" w:rsidRPr="00290BF2" w:rsidRDefault="009B5F8D" w:rsidP="009B5F8D">
            <w:pPr>
              <w:shd w:val="clear" w:color="auto" w:fill="FFFFFF"/>
              <w:textAlignment w:val="baseline"/>
              <w:rPr>
                <w:color w:val="auto"/>
                <w:sz w:val="12"/>
                <w:szCs w:val="12"/>
              </w:rPr>
            </w:pPr>
          </w:p>
          <w:p w14:paraId="73A73EBC" w14:textId="435710A3" w:rsidR="009B5F8D" w:rsidRPr="00290BF2" w:rsidRDefault="009B5F8D" w:rsidP="009B5F8D">
            <w:pPr>
              <w:pStyle w:val="ListParagraph"/>
              <w:numPr>
                <w:ilvl w:val="0"/>
                <w:numId w:val="46"/>
              </w:numPr>
              <w:shd w:val="clear" w:color="auto" w:fill="FFFFFF"/>
              <w:spacing w:before="0"/>
              <w:contextualSpacing w:val="0"/>
              <w:textAlignment w:val="baseline"/>
              <w:rPr>
                <w:color w:val="auto"/>
              </w:rPr>
            </w:pPr>
            <w:r w:rsidRPr="00290BF2">
              <w:rPr>
                <w:color w:val="auto"/>
              </w:rPr>
              <w:t>Sever</w:t>
            </w:r>
            <w:r w:rsidR="00290BF2">
              <w:rPr>
                <w:color w:val="auto"/>
              </w:rPr>
              <w:t>e</w:t>
            </w:r>
            <w:r w:rsidRPr="00290BF2">
              <w:rPr>
                <w:color w:val="auto"/>
              </w:rPr>
              <w:t xml:space="preserve"> economic hardship</w:t>
            </w:r>
          </w:p>
          <w:p w14:paraId="721EB977" w14:textId="7AAF09C9" w:rsidR="009B5F8D" w:rsidRPr="00290BF2" w:rsidRDefault="009B5F8D" w:rsidP="009B5F8D">
            <w:pPr>
              <w:pStyle w:val="ListParagraph"/>
              <w:numPr>
                <w:ilvl w:val="0"/>
                <w:numId w:val="46"/>
              </w:numPr>
              <w:shd w:val="clear" w:color="auto" w:fill="FFFFFF"/>
              <w:spacing w:before="0"/>
              <w:contextualSpacing w:val="0"/>
              <w:textAlignment w:val="baseline"/>
              <w:rPr>
                <w:color w:val="auto"/>
              </w:rPr>
            </w:pPr>
            <w:r w:rsidRPr="00290BF2">
              <w:rPr>
                <w:color w:val="auto"/>
              </w:rPr>
              <w:t>Stigma</w:t>
            </w:r>
            <w:r w:rsidR="007128BB">
              <w:rPr>
                <w:color w:val="auto"/>
              </w:rPr>
              <w:t xml:space="preserve"> and </w:t>
            </w:r>
            <w:r w:rsidRPr="00290BF2">
              <w:rPr>
                <w:color w:val="auto"/>
              </w:rPr>
              <w:t>social exclusion</w:t>
            </w:r>
          </w:p>
          <w:p w14:paraId="1FBDFE26" w14:textId="77777777" w:rsidR="009B5F8D" w:rsidRPr="00290BF2" w:rsidRDefault="009B5F8D" w:rsidP="009B5F8D">
            <w:pPr>
              <w:pStyle w:val="ListParagraph"/>
              <w:numPr>
                <w:ilvl w:val="0"/>
                <w:numId w:val="46"/>
              </w:numPr>
              <w:shd w:val="clear" w:color="auto" w:fill="FFFFFF"/>
              <w:spacing w:before="0"/>
              <w:contextualSpacing w:val="0"/>
              <w:textAlignment w:val="baseline"/>
              <w:rPr>
                <w:color w:val="auto"/>
              </w:rPr>
            </w:pPr>
            <w:r w:rsidRPr="00290BF2">
              <w:rPr>
                <w:color w:val="auto"/>
              </w:rPr>
              <w:t xml:space="preserve">Denied access to education </w:t>
            </w:r>
          </w:p>
          <w:p w14:paraId="56CBAB48" w14:textId="264CBAEF" w:rsidR="009B5F8D" w:rsidRPr="00290BF2" w:rsidRDefault="009B5F8D" w:rsidP="009B5F8D">
            <w:pPr>
              <w:pStyle w:val="ListParagraph"/>
              <w:numPr>
                <w:ilvl w:val="0"/>
                <w:numId w:val="46"/>
              </w:numPr>
              <w:shd w:val="clear" w:color="auto" w:fill="FFFFFF"/>
              <w:spacing w:before="0"/>
              <w:contextualSpacing w:val="0"/>
              <w:textAlignment w:val="baseline"/>
              <w:rPr>
                <w:color w:val="auto"/>
              </w:rPr>
            </w:pPr>
            <w:r w:rsidRPr="00290BF2">
              <w:rPr>
                <w:color w:val="auto"/>
              </w:rPr>
              <w:t>Psycho-social trauma due to neglect, abandonment</w:t>
            </w:r>
            <w:r w:rsidR="007128BB">
              <w:rPr>
                <w:color w:val="auto"/>
              </w:rPr>
              <w:t xml:space="preserve"> </w:t>
            </w:r>
            <w:r w:rsidR="002E4AE2">
              <w:rPr>
                <w:color w:val="auto"/>
              </w:rPr>
              <w:t xml:space="preserve">and/or </w:t>
            </w:r>
            <w:r w:rsidRPr="00290BF2">
              <w:rPr>
                <w:color w:val="auto"/>
              </w:rPr>
              <w:t>attachment difficulties with mothers</w:t>
            </w:r>
          </w:p>
          <w:p w14:paraId="411F629D" w14:textId="72944ABA" w:rsidR="00E91596" w:rsidRPr="00805A4C" w:rsidRDefault="00E91596" w:rsidP="00290BF2">
            <w:pPr>
              <w:shd w:val="clear" w:color="auto" w:fill="FFFFFF"/>
              <w:spacing w:before="0"/>
              <w:textAlignment w:val="baseline"/>
              <w:rPr>
                <w:szCs w:val="32"/>
                <w:lang w:val="en-CA"/>
              </w:rPr>
            </w:pPr>
          </w:p>
        </w:tc>
        <w:tc>
          <w:tcPr>
            <w:tcW w:w="1432" w:type="pct"/>
            <w:shd w:val="clear" w:color="auto" w:fill="auto"/>
            <w:vAlign w:val="center"/>
          </w:tcPr>
          <w:p w14:paraId="6C16E60B" w14:textId="77777777" w:rsidR="00E91596" w:rsidRPr="00F82FA5" w:rsidRDefault="00E91596" w:rsidP="00E91596">
            <w:pPr>
              <w:pStyle w:val="Textheader"/>
              <w:rPr>
                <w:bCs w:val="0"/>
                <w:sz w:val="20"/>
                <w:lang w:val="en-CA"/>
              </w:rPr>
            </w:pPr>
          </w:p>
        </w:tc>
        <w:tc>
          <w:tcPr>
            <w:tcW w:w="447" w:type="pct"/>
          </w:tcPr>
          <w:p w14:paraId="45841900" w14:textId="77777777" w:rsidR="00E91596" w:rsidRPr="00782E3D" w:rsidRDefault="00E91596" w:rsidP="00E91596">
            <w:pPr>
              <w:pStyle w:val="Normal2"/>
              <w:rPr>
                <w:lang w:val="en-GB"/>
              </w:rPr>
            </w:pPr>
          </w:p>
        </w:tc>
      </w:tr>
      <w:tr w:rsidR="00006853" w:rsidRPr="00782E3D" w14:paraId="61CCD675" w14:textId="77777777" w:rsidTr="60DF3973">
        <w:trPr>
          <w:cantSplit/>
          <w:trHeight w:val="1157"/>
        </w:trPr>
        <w:tc>
          <w:tcPr>
            <w:tcW w:w="285" w:type="pct"/>
            <w:shd w:val="clear" w:color="auto" w:fill="C6D9F1" w:themeFill="text2" w:themeFillTint="33"/>
            <w:vAlign w:val="center"/>
          </w:tcPr>
          <w:p w14:paraId="43A4EFE9" w14:textId="06490074" w:rsidR="00006853" w:rsidRPr="00782E3D" w:rsidRDefault="001C21E5" w:rsidP="00657F64">
            <w:pPr>
              <w:spacing w:before="0"/>
              <w:jc w:val="center"/>
              <w:rPr>
                <w:lang w:val="en-GB"/>
              </w:rPr>
            </w:pPr>
            <w:r w:rsidRPr="00782E3D">
              <w:rPr>
                <w:lang w:val="en-GB"/>
              </w:rPr>
              <w:t>2</w:t>
            </w:r>
          </w:p>
        </w:tc>
        <w:tc>
          <w:tcPr>
            <w:tcW w:w="562" w:type="pct"/>
            <w:shd w:val="clear" w:color="auto" w:fill="C6D9F1" w:themeFill="text2" w:themeFillTint="33"/>
            <w:vAlign w:val="center"/>
          </w:tcPr>
          <w:p w14:paraId="299490E4" w14:textId="0E3CCBD4" w:rsidR="00006853" w:rsidRPr="00782E3D" w:rsidRDefault="00F722A3" w:rsidP="00375504">
            <w:pPr>
              <w:pStyle w:val="Normal2"/>
              <w:rPr>
                <w:lang w:val="en-GB"/>
              </w:rPr>
            </w:pPr>
            <w:r w:rsidRPr="00782E3D">
              <w:rPr>
                <w:sz w:val="28"/>
                <w:szCs w:val="28"/>
                <w:lang w:val="en-GB"/>
              </w:rPr>
              <w:t>Lesson No.</w:t>
            </w:r>
          </w:p>
        </w:tc>
        <w:tc>
          <w:tcPr>
            <w:tcW w:w="2274" w:type="pct"/>
            <w:shd w:val="clear" w:color="auto" w:fill="C6D9F1" w:themeFill="text2" w:themeFillTint="33"/>
            <w:vAlign w:val="center"/>
          </w:tcPr>
          <w:p w14:paraId="43874D19" w14:textId="5A779352" w:rsidR="00006853" w:rsidRPr="00782E3D" w:rsidRDefault="00982A9B" w:rsidP="006A4244">
            <w:pPr>
              <w:pStyle w:val="Lessontitle"/>
              <w:rPr>
                <w:lang w:val="en-GB"/>
              </w:rPr>
            </w:pPr>
            <w:bookmarkStart w:id="18" w:name="_Toc38535294"/>
            <w:r w:rsidRPr="00782E3D">
              <w:rPr>
                <w:szCs w:val="36"/>
                <w:lang w:val="en-GB"/>
              </w:rPr>
              <w:t xml:space="preserve">Consequences for UN personnel who commit </w:t>
            </w:r>
            <w:bookmarkEnd w:id="18"/>
            <w:r w:rsidR="004E1F1E">
              <w:rPr>
                <w:szCs w:val="36"/>
                <w:lang w:val="en-GB"/>
              </w:rPr>
              <w:t>SEA</w:t>
            </w:r>
          </w:p>
        </w:tc>
        <w:tc>
          <w:tcPr>
            <w:tcW w:w="1432" w:type="pct"/>
            <w:shd w:val="clear" w:color="auto" w:fill="C6D9F1" w:themeFill="text2" w:themeFillTint="33"/>
            <w:vAlign w:val="center"/>
          </w:tcPr>
          <w:p w14:paraId="38A5A2DB" w14:textId="77777777" w:rsidR="00006853" w:rsidRPr="00782E3D" w:rsidRDefault="00006853" w:rsidP="00657F64">
            <w:pPr>
              <w:pStyle w:val="i-text"/>
              <w:rPr>
                <w:i w:val="0"/>
                <w:iCs/>
                <w:lang w:val="en-GB"/>
              </w:rPr>
            </w:pPr>
          </w:p>
        </w:tc>
        <w:tc>
          <w:tcPr>
            <w:tcW w:w="447" w:type="pct"/>
            <w:shd w:val="clear" w:color="auto" w:fill="C6D9F1" w:themeFill="text2" w:themeFillTint="33"/>
          </w:tcPr>
          <w:p w14:paraId="45657F2E" w14:textId="5F597D05" w:rsidR="00006853" w:rsidRPr="00782E3D" w:rsidRDefault="00C106FC" w:rsidP="00657F64">
            <w:pPr>
              <w:spacing w:before="0"/>
              <w:rPr>
                <w:b/>
                <w:bCs/>
                <w:lang w:val="en-GB"/>
              </w:rPr>
            </w:pPr>
            <w:r w:rsidRPr="00782E3D">
              <w:rPr>
                <w:b/>
                <w:bCs/>
                <w:lang w:val="en-GB"/>
              </w:rPr>
              <w:t>5</w:t>
            </w:r>
            <w:r w:rsidR="001D31DD" w:rsidRPr="00782E3D">
              <w:rPr>
                <w:b/>
                <w:bCs/>
                <w:lang w:val="en-GB"/>
              </w:rPr>
              <w:t xml:space="preserve"> min</w:t>
            </w:r>
          </w:p>
        </w:tc>
      </w:tr>
      <w:tr w:rsidR="00F326F2" w:rsidRPr="006547A4" w14:paraId="4C29DA3C" w14:textId="77777777" w:rsidTr="60DF3973">
        <w:trPr>
          <w:cantSplit/>
          <w:trHeight w:val="17"/>
        </w:trPr>
        <w:tc>
          <w:tcPr>
            <w:tcW w:w="285" w:type="pct"/>
            <w:shd w:val="clear" w:color="auto" w:fill="auto"/>
            <w:vAlign w:val="center"/>
          </w:tcPr>
          <w:p w14:paraId="5C54B899" w14:textId="4135F4CF" w:rsidR="00F326F2" w:rsidRPr="00782E3D" w:rsidRDefault="00B24C13" w:rsidP="00657F64">
            <w:pPr>
              <w:spacing w:before="0"/>
              <w:jc w:val="center"/>
              <w:rPr>
                <w:lang w:val="en-GB"/>
              </w:rPr>
            </w:pPr>
            <w:r w:rsidRPr="00782E3D">
              <w:rPr>
                <w:lang w:val="en-GB"/>
              </w:rPr>
              <w:t>2.1</w:t>
            </w:r>
          </w:p>
        </w:tc>
        <w:tc>
          <w:tcPr>
            <w:tcW w:w="562" w:type="pct"/>
            <w:shd w:val="clear" w:color="auto" w:fill="auto"/>
            <w:vAlign w:val="center"/>
          </w:tcPr>
          <w:p w14:paraId="393AA9D6" w14:textId="76A99D5B" w:rsidR="00F326F2" w:rsidRPr="00782E3D" w:rsidRDefault="00224A83" w:rsidP="00375504">
            <w:pPr>
              <w:pStyle w:val="Normal2"/>
              <w:rPr>
                <w:lang w:val="en-GB"/>
              </w:rPr>
            </w:pPr>
            <w:sdt>
              <w:sdtPr>
                <w:rPr>
                  <w:lang w:val="en-GB"/>
                </w:rPr>
                <w:alias w:val="Type"/>
                <w:tag w:val="Type"/>
                <w:id w:val="1619803575"/>
                <w:placeholder>
                  <w:docPart w:val="CF441474D10D4BB49E8815D5E1BAD7D5"/>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B24C13" w:rsidRPr="00782E3D">
                  <w:rPr>
                    <w:lang w:val="en-GB"/>
                  </w:rPr>
                  <w:t>Image - Full width</w:t>
                </w:r>
              </w:sdtContent>
            </w:sdt>
          </w:p>
        </w:tc>
        <w:tc>
          <w:tcPr>
            <w:tcW w:w="2274" w:type="pct"/>
            <w:shd w:val="clear" w:color="auto" w:fill="auto"/>
            <w:vAlign w:val="center"/>
          </w:tcPr>
          <w:p w14:paraId="1A9251EF" w14:textId="3C9D855F" w:rsidR="00F326F2" w:rsidRPr="00782E3D" w:rsidRDefault="00B24C13" w:rsidP="00657F64">
            <w:pPr>
              <w:pStyle w:val="TextSubheading"/>
              <w:rPr>
                <w:lang w:val="en-GB"/>
              </w:rPr>
            </w:pPr>
            <w:r w:rsidRPr="00782E3D">
              <w:rPr>
                <w:sz w:val="20"/>
                <w:lang w:val="en-GB"/>
              </w:rPr>
              <w:t>[</w:t>
            </w:r>
            <w:r w:rsidRPr="00782E3D">
              <w:rPr>
                <w:rFonts w:ascii="Wingdings 2" w:eastAsia="Wingdings 2" w:hAnsi="Wingdings 2" w:cs="Wingdings 2"/>
                <w:sz w:val="20"/>
                <w:lang w:val="en-GB"/>
              </w:rPr>
              <w:t></w:t>
            </w:r>
            <w:r w:rsidRPr="00782E3D">
              <w:rPr>
                <w:sz w:val="20"/>
                <w:lang w:val="en-GB"/>
              </w:rPr>
              <w:t>]</w:t>
            </w:r>
          </w:p>
        </w:tc>
        <w:tc>
          <w:tcPr>
            <w:tcW w:w="1432" w:type="pct"/>
            <w:shd w:val="clear" w:color="auto" w:fill="auto"/>
            <w:vAlign w:val="center"/>
          </w:tcPr>
          <w:p w14:paraId="638BA99E" w14:textId="3B0AAFD1" w:rsidR="003517E7" w:rsidRPr="00782E3D" w:rsidRDefault="00972A2E" w:rsidP="00972A2E">
            <w:pPr>
              <w:rPr>
                <w:lang w:val="en-GB"/>
              </w:rPr>
            </w:pPr>
            <w:r w:rsidRPr="00782E3D">
              <w:rPr>
                <w:b/>
                <w:bCs/>
                <w:lang w:val="en-GB"/>
              </w:rPr>
              <w:t>[</w:t>
            </w:r>
            <w:r w:rsidRPr="00782E3D">
              <w:rPr>
                <w:rFonts w:ascii="Wingdings 2" w:eastAsia="Wingdings 2" w:hAnsi="Wingdings 2" w:cs="Wingdings 2"/>
                <w:b/>
                <w:bCs/>
                <w:lang w:val="en-GB"/>
              </w:rPr>
              <w:t></w:t>
            </w:r>
            <w:r w:rsidRPr="00782E3D">
              <w:rPr>
                <w:b/>
                <w:bCs/>
                <w:lang w:val="en-GB"/>
              </w:rPr>
              <w:t>]</w:t>
            </w:r>
            <w:r w:rsidR="00CC530A" w:rsidRPr="00782E3D">
              <w:rPr>
                <w:b/>
                <w:bCs/>
                <w:lang w:val="en-GB"/>
              </w:rPr>
              <w:t>A UN personnel with a blue t-shirt and a backpack walking in a hallway</w:t>
            </w:r>
          </w:p>
          <w:p w14:paraId="2609A63C" w14:textId="77777777" w:rsidR="00F326F2" w:rsidRDefault="00CC530A" w:rsidP="00657F64">
            <w:pPr>
              <w:spacing w:before="0"/>
              <w:rPr>
                <w:b/>
                <w:bCs/>
                <w:lang w:val="en-GB"/>
              </w:rPr>
            </w:pPr>
            <w:r w:rsidRPr="00782E3D">
              <w:rPr>
                <w:rFonts w:ascii="&amp;quot" w:hAnsi="&amp;quot"/>
                <w:noProof/>
                <w:color w:val="121212"/>
                <w:lang w:val="en-GB"/>
              </w:rPr>
              <w:drawing>
                <wp:inline distT="0" distB="0" distL="0" distR="0" wp14:anchorId="05BE2135" wp14:editId="7B9393EF">
                  <wp:extent cx="2141745" cy="1706880"/>
                  <wp:effectExtent l="0" t="0" r="0" b="7620"/>
                  <wp:docPr id="40" name="Picture 40">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3.5.1.1.1.2:I_img">
                            <a:hlinkClick r:id="rId23"/>
                          </pic:cNvPr>
                          <pic:cNvPicPr>
                            <a:picLocks noChangeAspect="1" noChangeArrowheads="1"/>
                          </pic:cNvPicPr>
                        </pic:nvPicPr>
                        <pic:blipFill rotWithShape="1">
                          <a:blip r:embed="rId25">
                            <a:extLst>
                              <a:ext uri="{28A0092B-C50C-407E-A947-70E740481C1C}">
                                <a14:useLocalDpi xmlns:a14="http://schemas.microsoft.com/office/drawing/2010/main" val="0"/>
                              </a:ext>
                            </a:extLst>
                          </a:blip>
                          <a:srcRect l="32477"/>
                          <a:stretch/>
                        </pic:blipFill>
                        <pic:spPr bwMode="auto">
                          <a:xfrm>
                            <a:off x="0" y="0"/>
                            <a:ext cx="2143208" cy="1708046"/>
                          </a:xfrm>
                          <a:prstGeom prst="rect">
                            <a:avLst/>
                          </a:prstGeom>
                          <a:noFill/>
                          <a:ln>
                            <a:noFill/>
                          </a:ln>
                          <a:extLst>
                            <a:ext uri="{53640926-AAD7-44D8-BBD7-CCE9431645EC}">
                              <a14:shadowObscured xmlns:a14="http://schemas.microsoft.com/office/drawing/2010/main"/>
                            </a:ext>
                          </a:extLst>
                        </pic:spPr>
                      </pic:pic>
                    </a:graphicData>
                  </a:graphic>
                </wp:inline>
              </w:drawing>
            </w:r>
          </w:p>
          <w:p w14:paraId="06A41574" w14:textId="77777777" w:rsidR="006547A4" w:rsidRDefault="006547A4" w:rsidP="00657F64">
            <w:pPr>
              <w:spacing w:before="0"/>
              <w:rPr>
                <w:b/>
                <w:bCs/>
                <w:lang w:val="en-GB"/>
              </w:rPr>
            </w:pPr>
          </w:p>
          <w:p w14:paraId="7A5DF378" w14:textId="7F357A3E" w:rsidR="006547A4" w:rsidRPr="007254BD" w:rsidRDefault="006547A4" w:rsidP="00657F64">
            <w:pPr>
              <w:spacing w:before="0"/>
              <w:rPr>
                <w:b/>
                <w:bCs/>
                <w:lang w:val="en-CA"/>
              </w:rPr>
            </w:pPr>
            <w:r w:rsidRPr="007254BD">
              <w:rPr>
                <w:lang w:val="en-CA"/>
              </w:rPr>
              <w:t>Alt text: UN personnel walking</w:t>
            </w:r>
            <w:r>
              <w:rPr>
                <w:lang w:val="en-CA"/>
              </w:rPr>
              <w:t xml:space="preserve"> in a hallway</w:t>
            </w:r>
          </w:p>
        </w:tc>
        <w:tc>
          <w:tcPr>
            <w:tcW w:w="447" w:type="pct"/>
          </w:tcPr>
          <w:p w14:paraId="015244E6" w14:textId="77777777" w:rsidR="00F326F2" w:rsidRPr="007254BD" w:rsidRDefault="00F326F2" w:rsidP="00657F64">
            <w:pPr>
              <w:spacing w:before="0"/>
              <w:rPr>
                <w:lang w:val="en-CA"/>
              </w:rPr>
            </w:pPr>
          </w:p>
        </w:tc>
      </w:tr>
      <w:tr w:rsidR="001D6ED1" w:rsidRPr="00782E3D" w14:paraId="082FF630" w14:textId="77777777" w:rsidTr="60DF3973">
        <w:trPr>
          <w:cantSplit/>
          <w:trHeight w:val="17"/>
        </w:trPr>
        <w:tc>
          <w:tcPr>
            <w:tcW w:w="285" w:type="pct"/>
            <w:shd w:val="clear" w:color="auto" w:fill="auto"/>
            <w:vAlign w:val="center"/>
          </w:tcPr>
          <w:p w14:paraId="1F5FF86E" w14:textId="6E32E47F" w:rsidR="001D6ED1" w:rsidRPr="00782E3D" w:rsidRDefault="00B0651D" w:rsidP="00657F64">
            <w:pPr>
              <w:spacing w:before="0"/>
              <w:jc w:val="center"/>
              <w:rPr>
                <w:lang w:val="en-GB"/>
              </w:rPr>
            </w:pPr>
            <w:r w:rsidRPr="00782E3D">
              <w:rPr>
                <w:lang w:val="en-GB"/>
              </w:rPr>
              <w:lastRenderedPageBreak/>
              <w:t>2.2</w:t>
            </w:r>
          </w:p>
        </w:tc>
        <w:tc>
          <w:tcPr>
            <w:tcW w:w="562" w:type="pct"/>
            <w:shd w:val="clear" w:color="auto" w:fill="auto"/>
            <w:vAlign w:val="center"/>
          </w:tcPr>
          <w:p w14:paraId="6026955E" w14:textId="77777777" w:rsidR="00B0651D" w:rsidRPr="00782E3D" w:rsidRDefault="00224A83" w:rsidP="00B0651D">
            <w:pPr>
              <w:pStyle w:val="Normal2"/>
              <w:rPr>
                <w:color w:val="auto"/>
                <w:lang w:val="en-GB"/>
              </w:rPr>
            </w:pPr>
            <w:sdt>
              <w:sdtPr>
                <w:rPr>
                  <w:color w:val="auto"/>
                  <w:lang w:val="en-GB"/>
                </w:rPr>
                <w:alias w:val="Type"/>
                <w:tag w:val="Type"/>
                <w:id w:val="1795867568"/>
                <w:placeholder>
                  <w:docPart w:val="021ACD628B264294839A5AD52708107F"/>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B0651D" w:rsidRPr="00782E3D">
                  <w:rPr>
                    <w:color w:val="auto"/>
                    <w:lang w:val="en-GB"/>
                  </w:rPr>
                  <w:t>Text - Paragraph with Heading</w:t>
                </w:r>
              </w:sdtContent>
            </w:sdt>
          </w:p>
          <w:p w14:paraId="433D2598" w14:textId="49A169C9" w:rsidR="00B0651D" w:rsidRPr="00782E3D" w:rsidRDefault="00224A83" w:rsidP="00B0651D">
            <w:pPr>
              <w:pStyle w:val="Normal2"/>
              <w:rPr>
                <w:color w:val="auto"/>
                <w:lang w:val="en-GB"/>
              </w:rPr>
            </w:pPr>
            <w:sdt>
              <w:sdtPr>
                <w:rPr>
                  <w:color w:val="auto"/>
                  <w:lang w:val="en-GB"/>
                </w:rPr>
                <w:alias w:val="Type"/>
                <w:tag w:val="Type"/>
                <w:id w:val="-1925489624"/>
                <w:placeholder>
                  <w:docPart w:val="491ED104F8274430A67B560608EABC5C"/>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356714" w:rsidRPr="00782E3D">
                  <w:rPr>
                    <w:color w:val="auto"/>
                    <w:lang w:val="en-GB"/>
                  </w:rPr>
                  <w:t>Interactive - Flashcards</w:t>
                </w:r>
              </w:sdtContent>
            </w:sdt>
          </w:p>
          <w:p w14:paraId="3FCA46D6" w14:textId="77777777" w:rsidR="001D6ED1" w:rsidRPr="00782E3D" w:rsidRDefault="001D6ED1" w:rsidP="00375504">
            <w:pPr>
              <w:pStyle w:val="Normal2"/>
              <w:rPr>
                <w:lang w:val="en-GB"/>
              </w:rPr>
            </w:pPr>
          </w:p>
        </w:tc>
        <w:tc>
          <w:tcPr>
            <w:tcW w:w="2274" w:type="pct"/>
            <w:shd w:val="clear" w:color="auto" w:fill="auto"/>
          </w:tcPr>
          <w:p w14:paraId="6AC187B2" w14:textId="77777777" w:rsidR="00356714" w:rsidRPr="00782E3D" w:rsidRDefault="00356714" w:rsidP="008F4DA1">
            <w:pPr>
              <w:rPr>
                <w:sz w:val="32"/>
                <w:szCs w:val="32"/>
                <w:lang w:val="en-GB"/>
              </w:rPr>
            </w:pPr>
            <w:r w:rsidRPr="00757D36">
              <w:rPr>
                <w:rFonts w:cs="Calibri"/>
                <w:b/>
                <w:bCs/>
                <w:sz w:val="32"/>
                <w:szCs w:val="32"/>
                <w:lang w:val="en-GB"/>
              </w:rPr>
              <w:t>Consequences for UN personnel</w:t>
            </w:r>
            <w:r w:rsidRPr="00757D36">
              <w:rPr>
                <w:sz w:val="32"/>
                <w:szCs w:val="32"/>
                <w:lang w:val="en-GB"/>
              </w:rPr>
              <w:t xml:space="preserve"> </w:t>
            </w:r>
          </w:p>
          <w:p w14:paraId="5D87CF0C" w14:textId="6DA405CE" w:rsidR="00356714" w:rsidRPr="00782E3D" w:rsidRDefault="00356714" w:rsidP="00B715B8">
            <w:pPr>
              <w:autoSpaceDE w:val="0"/>
              <w:autoSpaceDN w:val="0"/>
              <w:adjustRightInd w:val="0"/>
              <w:rPr>
                <w:rFonts w:ascii="Microsoft Sans Serif" w:hAnsi="Microsoft Sans Serif" w:cs="Microsoft Sans Serif"/>
                <w:lang w:val="en-GB"/>
              </w:rPr>
            </w:pPr>
            <w:r w:rsidRPr="60DF3973">
              <w:rPr>
                <w:rFonts w:cs="Calibri"/>
                <w:lang w:val="en-GB"/>
              </w:rPr>
              <w:t xml:space="preserve">There are four main consequences for UN personnel </w:t>
            </w:r>
            <w:r w:rsidR="69CEAF14" w:rsidRPr="60DF3973">
              <w:rPr>
                <w:rFonts w:cs="Calibri"/>
                <w:lang w:val="en-GB"/>
              </w:rPr>
              <w:t>found to have</w:t>
            </w:r>
            <w:r w:rsidRPr="60DF3973">
              <w:rPr>
                <w:rFonts w:cs="Calibri"/>
                <w:lang w:val="en-GB"/>
              </w:rPr>
              <w:t xml:space="preserve"> commit</w:t>
            </w:r>
            <w:r w:rsidR="36C77AE2" w:rsidRPr="60DF3973">
              <w:rPr>
                <w:rFonts w:cs="Calibri"/>
                <w:lang w:val="en-GB"/>
              </w:rPr>
              <w:t>ted</w:t>
            </w:r>
            <w:r w:rsidRPr="60DF3973">
              <w:rPr>
                <w:rFonts w:cs="Calibri"/>
                <w:lang w:val="en-GB"/>
              </w:rPr>
              <w:t xml:space="preserve"> sexual exploitation and abuse. </w:t>
            </w:r>
          </w:p>
          <w:p w14:paraId="06D0CCED" w14:textId="46F6CD06" w:rsidR="00B0651D" w:rsidRPr="00782E3D" w:rsidRDefault="00B0651D" w:rsidP="00B715B8">
            <w:pPr>
              <w:rPr>
                <w:i/>
                <w:iCs/>
                <w:color w:val="1F497D" w:themeColor="text2"/>
                <w:lang w:val="en-GB"/>
              </w:rPr>
            </w:pPr>
            <w:r w:rsidRPr="00782E3D">
              <w:rPr>
                <w:i/>
                <w:iCs/>
                <w:color w:val="1F497D" w:themeColor="text2"/>
                <w:lang w:val="en-GB"/>
              </w:rPr>
              <w:t>Select an i</w:t>
            </w:r>
            <w:r w:rsidR="008C1AB2" w:rsidRPr="00782E3D">
              <w:rPr>
                <w:i/>
                <w:iCs/>
                <w:color w:val="1F497D" w:themeColor="text2"/>
                <w:lang w:val="en-GB"/>
              </w:rPr>
              <w:t>mage</w:t>
            </w:r>
            <w:r w:rsidRPr="00782E3D">
              <w:rPr>
                <w:i/>
                <w:iCs/>
                <w:color w:val="1F497D" w:themeColor="text2"/>
                <w:lang w:val="en-GB"/>
              </w:rPr>
              <w:t xml:space="preserve"> to learn more.</w:t>
            </w:r>
          </w:p>
          <w:p w14:paraId="45024046" w14:textId="77777777" w:rsidR="008C1AB2" w:rsidRPr="00782E3D" w:rsidRDefault="008C1AB2" w:rsidP="003C61D9">
            <w:pPr>
              <w:rPr>
                <w:rFonts w:ascii="Microsoft Sans Serif" w:hAnsi="Microsoft Sans Serif" w:cs="Microsoft Sans Serif"/>
                <w:i/>
                <w:iCs/>
                <w:color w:val="1F497D" w:themeColor="text2"/>
                <w:sz w:val="17"/>
                <w:szCs w:val="17"/>
                <w:lang w:val="en-GB"/>
              </w:rPr>
            </w:pPr>
          </w:p>
          <w:tbl>
            <w:tblPr>
              <w:tblStyle w:val="TableGrid"/>
              <w:tblW w:w="0" w:type="auto"/>
              <w:tblLayout w:type="fixed"/>
              <w:tblLook w:val="04A0" w:firstRow="1" w:lastRow="0" w:firstColumn="1" w:lastColumn="0" w:noHBand="0" w:noVBand="1"/>
            </w:tblPr>
            <w:tblGrid>
              <w:gridCol w:w="2143"/>
              <w:gridCol w:w="3724"/>
            </w:tblGrid>
            <w:tr w:rsidR="00356714" w:rsidRPr="00782E3D" w14:paraId="29F9A595" w14:textId="77777777" w:rsidTr="787F1097">
              <w:tc>
                <w:tcPr>
                  <w:tcW w:w="2143" w:type="dxa"/>
                </w:tcPr>
                <w:p w14:paraId="0524344D" w14:textId="77777777" w:rsidR="008C1AB2" w:rsidRPr="00782E3D" w:rsidRDefault="008C1AB2" w:rsidP="003C61D9">
                  <w:pPr>
                    <w:rPr>
                      <w:b/>
                      <w:lang w:val="en-GB"/>
                    </w:rPr>
                  </w:pPr>
                  <w:r w:rsidRPr="00782E3D">
                    <w:rPr>
                      <w:b/>
                      <w:lang w:val="en-GB"/>
                    </w:rPr>
                    <w:t>[</w:t>
                  </w:r>
                  <w:r w:rsidRPr="00782E3D">
                    <w:rPr>
                      <w:rFonts w:ascii="Wingdings 2" w:eastAsia="Wingdings 2" w:hAnsi="Wingdings 2" w:cs="Wingdings 2"/>
                      <w:b/>
                      <w:lang w:val="en-GB"/>
                    </w:rPr>
                    <w:t></w:t>
                  </w:r>
                  <w:r w:rsidRPr="00782E3D">
                    <w:rPr>
                      <w:b/>
                      <w:lang w:val="en-GB"/>
                    </w:rPr>
                    <w:t>][1]</w:t>
                  </w:r>
                </w:p>
                <w:p w14:paraId="20403A94" w14:textId="3D6C7FB2" w:rsidR="00356714" w:rsidRPr="00782E3D" w:rsidRDefault="00356714" w:rsidP="003C61D9">
                  <w:pPr>
                    <w:rPr>
                      <w:lang w:val="en-GB"/>
                    </w:rPr>
                  </w:pPr>
                </w:p>
              </w:tc>
              <w:tc>
                <w:tcPr>
                  <w:tcW w:w="3724" w:type="dxa"/>
                </w:tcPr>
                <w:p w14:paraId="5B140466" w14:textId="06E88B6B" w:rsidR="00356714" w:rsidRPr="00782E3D" w:rsidRDefault="00EE0A6A">
                  <w:pPr>
                    <w:rPr>
                      <w:lang w:val="en-GB"/>
                    </w:rPr>
                  </w:pPr>
                  <w:r>
                    <w:rPr>
                      <w:lang w:val="en-GB"/>
                    </w:rPr>
                    <w:t>T</w:t>
                  </w:r>
                  <w:r w:rsidRPr="00B02D5E">
                    <w:t xml:space="preserve">hey will </w:t>
                  </w:r>
                  <w:r w:rsidR="00A51796" w:rsidRPr="00A51796">
                    <w:t>lose their job and will be banned from working with the United Nations</w:t>
                  </w:r>
                  <w:r w:rsidR="00290BF2">
                    <w:t>.</w:t>
                  </w:r>
                </w:p>
              </w:tc>
            </w:tr>
            <w:tr w:rsidR="00356714" w:rsidRPr="00782E3D" w14:paraId="471C7DD1" w14:textId="77777777" w:rsidTr="787F1097">
              <w:tc>
                <w:tcPr>
                  <w:tcW w:w="2143" w:type="dxa"/>
                </w:tcPr>
                <w:p w14:paraId="3D8E81BD" w14:textId="7A30AB95" w:rsidR="008C1AB2" w:rsidRPr="00782E3D" w:rsidRDefault="008C1AB2" w:rsidP="008F4DA1">
                  <w:pPr>
                    <w:rPr>
                      <w:b/>
                      <w:lang w:val="en-GB"/>
                    </w:rPr>
                  </w:pPr>
                  <w:r w:rsidRPr="00782E3D">
                    <w:rPr>
                      <w:b/>
                      <w:lang w:val="en-GB"/>
                    </w:rPr>
                    <w:t>[</w:t>
                  </w:r>
                  <w:r w:rsidRPr="00782E3D">
                    <w:rPr>
                      <w:rFonts w:ascii="Wingdings 2" w:eastAsia="Wingdings 2" w:hAnsi="Wingdings 2" w:cs="Wingdings 2"/>
                      <w:b/>
                      <w:lang w:val="en-GB"/>
                    </w:rPr>
                    <w:t></w:t>
                  </w:r>
                  <w:r w:rsidRPr="00782E3D">
                    <w:rPr>
                      <w:b/>
                      <w:lang w:val="en-GB"/>
                    </w:rPr>
                    <w:t>][2]</w:t>
                  </w:r>
                </w:p>
                <w:p w14:paraId="69520783" w14:textId="1A979FC0" w:rsidR="00356714" w:rsidRPr="00782E3D" w:rsidRDefault="00356714" w:rsidP="00B715B8">
                  <w:pPr>
                    <w:rPr>
                      <w:lang w:val="en-GB"/>
                    </w:rPr>
                  </w:pPr>
                </w:p>
              </w:tc>
              <w:tc>
                <w:tcPr>
                  <w:tcW w:w="3724" w:type="dxa"/>
                </w:tcPr>
                <w:p w14:paraId="06816870" w14:textId="434931E2" w:rsidR="00356714" w:rsidRPr="00782E3D" w:rsidRDefault="00356714" w:rsidP="00B715B8">
                  <w:pPr>
                    <w:autoSpaceDE w:val="0"/>
                    <w:autoSpaceDN w:val="0"/>
                    <w:adjustRightInd w:val="0"/>
                    <w:rPr>
                      <w:rFonts w:ascii="Microsoft Sans Serif" w:hAnsi="Microsoft Sans Serif" w:cs="Microsoft Sans Serif"/>
                      <w:lang w:val="en-GB"/>
                    </w:rPr>
                  </w:pPr>
                  <w:r w:rsidRPr="00782E3D">
                    <w:rPr>
                      <w:rFonts w:cs="Calibri"/>
                      <w:lang w:val="en-GB"/>
                    </w:rPr>
                    <w:t>They may be prosecuted</w:t>
                  </w:r>
                  <w:r w:rsidR="008F4DA1" w:rsidRPr="00782E3D">
                    <w:rPr>
                      <w:rFonts w:cs="Calibri"/>
                      <w:lang w:val="en-GB"/>
                    </w:rPr>
                    <w:t>.</w:t>
                  </w:r>
                  <w:r w:rsidRPr="00782E3D">
                    <w:rPr>
                      <w:rFonts w:cs="Calibri"/>
                      <w:lang w:val="en-GB"/>
                    </w:rPr>
                    <w:t xml:space="preserve"> </w:t>
                  </w:r>
                </w:p>
                <w:p w14:paraId="0AF72A40" w14:textId="77777777" w:rsidR="00356714" w:rsidRPr="00782E3D" w:rsidRDefault="00356714" w:rsidP="003C61D9">
                  <w:pPr>
                    <w:rPr>
                      <w:lang w:val="en-GB"/>
                    </w:rPr>
                  </w:pPr>
                </w:p>
              </w:tc>
            </w:tr>
            <w:tr w:rsidR="00356714" w:rsidRPr="00782E3D" w14:paraId="3A162106" w14:textId="77777777" w:rsidTr="787F1097">
              <w:tc>
                <w:tcPr>
                  <w:tcW w:w="2143" w:type="dxa"/>
                </w:tcPr>
                <w:p w14:paraId="2D55B28D" w14:textId="27BCE28F" w:rsidR="008C1AB2" w:rsidRPr="00782E3D" w:rsidRDefault="008C1AB2" w:rsidP="008F4DA1">
                  <w:pPr>
                    <w:rPr>
                      <w:b/>
                      <w:lang w:val="en-GB"/>
                    </w:rPr>
                  </w:pPr>
                  <w:r w:rsidRPr="00782E3D">
                    <w:rPr>
                      <w:b/>
                      <w:lang w:val="en-GB"/>
                    </w:rPr>
                    <w:t>[</w:t>
                  </w:r>
                  <w:r w:rsidRPr="00782E3D">
                    <w:rPr>
                      <w:rFonts w:ascii="Wingdings 2" w:eastAsia="Wingdings 2" w:hAnsi="Wingdings 2" w:cs="Wingdings 2"/>
                      <w:b/>
                      <w:lang w:val="en-GB"/>
                    </w:rPr>
                    <w:t></w:t>
                  </w:r>
                  <w:r w:rsidRPr="00782E3D">
                    <w:rPr>
                      <w:b/>
                      <w:lang w:val="en-GB"/>
                    </w:rPr>
                    <w:t>][3]</w:t>
                  </w:r>
                </w:p>
                <w:p w14:paraId="66E0012C" w14:textId="45D837E1" w:rsidR="00356714" w:rsidRPr="00782E3D" w:rsidRDefault="00356714" w:rsidP="00B715B8">
                  <w:pPr>
                    <w:rPr>
                      <w:lang w:val="en-GB"/>
                    </w:rPr>
                  </w:pPr>
                </w:p>
              </w:tc>
              <w:tc>
                <w:tcPr>
                  <w:tcW w:w="3724" w:type="dxa"/>
                </w:tcPr>
                <w:p w14:paraId="7DFDAD0E" w14:textId="6A0B79ED" w:rsidR="00356714" w:rsidRPr="00782E3D" w:rsidRDefault="00356714" w:rsidP="00B715B8">
                  <w:pPr>
                    <w:autoSpaceDE w:val="0"/>
                    <w:autoSpaceDN w:val="0"/>
                    <w:adjustRightInd w:val="0"/>
                    <w:rPr>
                      <w:rFonts w:ascii="Microsoft Sans Serif" w:hAnsi="Microsoft Sans Serif" w:cs="Microsoft Sans Serif"/>
                      <w:lang w:val="en-GB"/>
                    </w:rPr>
                  </w:pPr>
                  <w:r w:rsidRPr="00782E3D">
                    <w:rPr>
                      <w:rFonts w:cs="Calibri"/>
                      <w:lang w:val="en-GB"/>
                    </w:rPr>
                    <w:t>Their safety and health may be at risk</w:t>
                  </w:r>
                  <w:r w:rsidR="008F4DA1" w:rsidRPr="00782E3D">
                    <w:rPr>
                      <w:rFonts w:cs="Calibri"/>
                      <w:lang w:val="en-GB"/>
                    </w:rPr>
                    <w:t>.</w:t>
                  </w:r>
                </w:p>
                <w:p w14:paraId="3A99D1E5" w14:textId="77777777" w:rsidR="00356714" w:rsidRPr="00782E3D" w:rsidRDefault="00356714" w:rsidP="003C61D9">
                  <w:pPr>
                    <w:autoSpaceDE w:val="0"/>
                    <w:autoSpaceDN w:val="0"/>
                    <w:adjustRightInd w:val="0"/>
                    <w:rPr>
                      <w:rFonts w:cs="Calibri"/>
                      <w:lang w:val="en-GB"/>
                    </w:rPr>
                  </w:pPr>
                </w:p>
              </w:tc>
            </w:tr>
            <w:tr w:rsidR="00356714" w:rsidRPr="00782E3D" w14:paraId="5CB043C3" w14:textId="77777777" w:rsidTr="787F1097">
              <w:tc>
                <w:tcPr>
                  <w:tcW w:w="2143" w:type="dxa"/>
                </w:tcPr>
                <w:p w14:paraId="32ED6C83" w14:textId="50CEF9E0" w:rsidR="008C1AB2" w:rsidRPr="00782E3D" w:rsidRDefault="008C1AB2" w:rsidP="008F4DA1">
                  <w:pPr>
                    <w:rPr>
                      <w:b/>
                      <w:lang w:val="en-GB"/>
                    </w:rPr>
                  </w:pPr>
                  <w:r w:rsidRPr="00782E3D">
                    <w:rPr>
                      <w:b/>
                      <w:lang w:val="en-GB"/>
                    </w:rPr>
                    <w:t>[</w:t>
                  </w:r>
                  <w:r w:rsidRPr="00782E3D">
                    <w:rPr>
                      <w:rFonts w:ascii="Wingdings 2" w:eastAsia="Wingdings 2" w:hAnsi="Wingdings 2" w:cs="Wingdings 2"/>
                      <w:b/>
                      <w:lang w:val="en-GB"/>
                    </w:rPr>
                    <w:t></w:t>
                  </w:r>
                  <w:r w:rsidRPr="00782E3D">
                    <w:rPr>
                      <w:b/>
                      <w:lang w:val="en-GB"/>
                    </w:rPr>
                    <w:t>][4]</w:t>
                  </w:r>
                </w:p>
                <w:p w14:paraId="5070F961" w14:textId="12E4963F" w:rsidR="00356714" w:rsidRPr="00782E3D" w:rsidRDefault="00356714" w:rsidP="00B715B8">
                  <w:pPr>
                    <w:rPr>
                      <w:b/>
                      <w:bCs/>
                      <w:lang w:val="en-GB"/>
                    </w:rPr>
                  </w:pPr>
                </w:p>
              </w:tc>
              <w:tc>
                <w:tcPr>
                  <w:tcW w:w="3724" w:type="dxa"/>
                </w:tcPr>
                <w:p w14:paraId="71248433" w14:textId="487F9510" w:rsidR="00356714" w:rsidRPr="00782E3D" w:rsidRDefault="21AA7D81" w:rsidP="00B715B8">
                  <w:pPr>
                    <w:autoSpaceDE w:val="0"/>
                    <w:autoSpaceDN w:val="0"/>
                    <w:adjustRightInd w:val="0"/>
                    <w:rPr>
                      <w:rFonts w:ascii="Microsoft Sans Serif" w:hAnsi="Microsoft Sans Serif" w:cs="Microsoft Sans Serif"/>
                      <w:lang w:val="en-GB"/>
                    </w:rPr>
                  </w:pPr>
                  <w:r w:rsidRPr="787F1097">
                    <w:rPr>
                      <w:rFonts w:cs="Calibri"/>
                      <w:lang w:val="en-GB"/>
                    </w:rPr>
                    <w:t xml:space="preserve">Their personal life </w:t>
                  </w:r>
                  <w:r w:rsidR="095798F3" w:rsidRPr="787F1097">
                    <w:rPr>
                      <w:rFonts w:cs="Calibri"/>
                      <w:lang w:val="en-GB"/>
                    </w:rPr>
                    <w:t>is likely to</w:t>
                  </w:r>
                  <w:r w:rsidRPr="787F1097">
                    <w:rPr>
                      <w:rFonts w:cs="Calibri"/>
                      <w:lang w:val="en-GB"/>
                    </w:rPr>
                    <w:t xml:space="preserve"> suffer.</w:t>
                  </w:r>
                </w:p>
                <w:p w14:paraId="191BDB14" w14:textId="77777777" w:rsidR="00356714" w:rsidRPr="00782E3D" w:rsidRDefault="00356714" w:rsidP="003C61D9">
                  <w:pPr>
                    <w:autoSpaceDE w:val="0"/>
                    <w:autoSpaceDN w:val="0"/>
                    <w:adjustRightInd w:val="0"/>
                    <w:rPr>
                      <w:rFonts w:cs="Calibri"/>
                      <w:lang w:val="en-GB"/>
                    </w:rPr>
                  </w:pPr>
                </w:p>
              </w:tc>
            </w:tr>
          </w:tbl>
          <w:p w14:paraId="4E0C6665" w14:textId="77777777" w:rsidR="001D6ED1" w:rsidRPr="00782E3D" w:rsidRDefault="001D6ED1" w:rsidP="008F4DA1">
            <w:pPr>
              <w:rPr>
                <w:lang w:val="en-GB"/>
              </w:rPr>
            </w:pPr>
          </w:p>
        </w:tc>
        <w:tc>
          <w:tcPr>
            <w:tcW w:w="1432" w:type="pct"/>
            <w:shd w:val="clear" w:color="auto" w:fill="auto"/>
            <w:vAlign w:val="center"/>
          </w:tcPr>
          <w:p w14:paraId="3EF78CF9" w14:textId="61866FEF" w:rsidR="008C1AB2" w:rsidRPr="00782E3D" w:rsidRDefault="008C1AB2" w:rsidP="00923AA8">
            <w:pPr>
              <w:rPr>
                <w:b/>
                <w:lang w:val="en-GB"/>
              </w:rPr>
            </w:pPr>
            <w:r w:rsidRPr="00782E3D">
              <w:rPr>
                <w:b/>
                <w:lang w:val="en-GB"/>
              </w:rPr>
              <w:t>[</w:t>
            </w:r>
            <w:r w:rsidRPr="00782E3D">
              <w:rPr>
                <w:rFonts w:ascii="Wingdings 2" w:eastAsia="Wingdings 2" w:hAnsi="Wingdings 2" w:cs="Wingdings 2"/>
                <w:b/>
                <w:lang w:val="en-GB"/>
              </w:rPr>
              <w:t></w:t>
            </w:r>
            <w:r w:rsidRPr="00782E3D">
              <w:rPr>
                <w:b/>
                <w:lang w:val="en-GB"/>
              </w:rPr>
              <w:t>][1]</w:t>
            </w:r>
            <w:r w:rsidR="00923AA8" w:rsidRPr="00782E3D">
              <w:rPr>
                <w:b/>
                <w:lang w:val="en-GB"/>
              </w:rPr>
              <w:t xml:space="preserve"> </w:t>
            </w:r>
            <w:r w:rsidR="0027763B">
              <w:rPr>
                <w:b/>
                <w:lang w:val="en-GB"/>
              </w:rPr>
              <w:t xml:space="preserve">A prohibited symbol </w:t>
            </w:r>
          </w:p>
          <w:p w14:paraId="15072621" w14:textId="43129844" w:rsidR="008C1AB2" w:rsidRPr="00782E3D" w:rsidRDefault="0027763B" w:rsidP="00657F64">
            <w:pPr>
              <w:spacing w:before="0"/>
              <w:rPr>
                <w:lang w:val="en-GB"/>
              </w:rPr>
            </w:pPr>
            <w:r>
              <w:rPr>
                <w:rFonts w:ascii="Helvetica" w:hAnsi="Helvetica"/>
                <w:noProof/>
                <w:color w:val="028A71"/>
              </w:rPr>
              <w:drawing>
                <wp:anchor distT="0" distB="0" distL="114300" distR="114300" simplePos="0" relativeHeight="251665408" behindDoc="0" locked="0" layoutInCell="1" allowOverlap="1" wp14:anchorId="62A8B96A" wp14:editId="7055C89E">
                  <wp:simplePos x="0" y="0"/>
                  <wp:positionH relativeFrom="column">
                    <wp:posOffset>5715</wp:posOffset>
                  </wp:positionH>
                  <wp:positionV relativeFrom="paragraph">
                    <wp:posOffset>78740</wp:posOffset>
                  </wp:positionV>
                  <wp:extent cx="876300" cy="746760"/>
                  <wp:effectExtent l="0" t="0" r="0" b="0"/>
                  <wp:wrapNone/>
                  <wp:docPr id="11" name="Picture 11" descr="yes no check mark white background vector">
                    <a:hlinkClick xmlns:a="http://schemas.openxmlformats.org/drawingml/2006/main" r:id="rId26" tgtFrame="&quot;&quot;" tooltip="&quot;yes no check mark white background vecto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yes no check mark white background vector">
                            <a:hlinkClick r:id="rId26" tgtFrame="&quot;&quot;" tooltip="&quot;yes no check mark white background vector&quot;"/>
                          </pic:cNvPr>
                          <pic:cNvPicPr>
                            <a:picLocks noChangeAspect="1" noChangeArrowheads="1"/>
                          </pic:cNvPicPr>
                        </pic:nvPicPr>
                        <pic:blipFill rotWithShape="1">
                          <a:blip r:embed="rId27">
                            <a:extLst>
                              <a:ext uri="{28A0092B-C50C-407E-A947-70E740481C1C}">
                                <a14:useLocalDpi xmlns:a14="http://schemas.microsoft.com/office/drawing/2010/main" val="0"/>
                              </a:ext>
                            </a:extLst>
                          </a:blip>
                          <a:srcRect l="23585" t="26414" r="22170" b="27359"/>
                          <a:stretch/>
                        </pic:blipFill>
                        <pic:spPr bwMode="auto">
                          <a:xfrm>
                            <a:off x="0" y="0"/>
                            <a:ext cx="876300" cy="7467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4B5D6A0" w14:textId="7B7F3366" w:rsidR="008C1AB2" w:rsidRPr="00782E3D" w:rsidRDefault="008C1AB2" w:rsidP="00657F64">
            <w:pPr>
              <w:spacing w:before="0"/>
              <w:rPr>
                <w:lang w:val="en-GB"/>
              </w:rPr>
            </w:pPr>
          </w:p>
          <w:p w14:paraId="38A7D96C" w14:textId="1E599061" w:rsidR="008C1AB2" w:rsidRPr="00782E3D" w:rsidRDefault="008C1AB2" w:rsidP="00657F64">
            <w:pPr>
              <w:spacing w:before="0"/>
              <w:rPr>
                <w:lang w:val="en-GB"/>
              </w:rPr>
            </w:pPr>
          </w:p>
          <w:p w14:paraId="12914956" w14:textId="74B781E2" w:rsidR="008C1AB2" w:rsidRPr="00782E3D" w:rsidRDefault="008C1AB2" w:rsidP="00657F64">
            <w:pPr>
              <w:spacing w:before="0"/>
              <w:rPr>
                <w:lang w:val="en-GB"/>
              </w:rPr>
            </w:pPr>
          </w:p>
          <w:p w14:paraId="0D86F554" w14:textId="77777777" w:rsidR="008C1AB2" w:rsidRPr="00782E3D" w:rsidRDefault="008C1AB2" w:rsidP="00657F64">
            <w:pPr>
              <w:spacing w:before="0"/>
              <w:rPr>
                <w:lang w:val="en-GB"/>
              </w:rPr>
            </w:pPr>
          </w:p>
          <w:p w14:paraId="3AB415A9" w14:textId="7F21CCD6" w:rsidR="008C1AB2" w:rsidRDefault="008C1AB2" w:rsidP="00657F64">
            <w:pPr>
              <w:spacing w:before="0"/>
              <w:rPr>
                <w:lang w:val="en-GB"/>
              </w:rPr>
            </w:pPr>
          </w:p>
          <w:p w14:paraId="4EBC1884" w14:textId="6FD089BB" w:rsidR="006547A4" w:rsidRDefault="00FF76E0" w:rsidP="00657F64">
            <w:pPr>
              <w:spacing w:before="0"/>
              <w:rPr>
                <w:lang w:val="en-GB"/>
              </w:rPr>
            </w:pPr>
            <w:r>
              <w:rPr>
                <w:lang w:val="en-GB"/>
              </w:rPr>
              <w:t xml:space="preserve">Alt text: </w:t>
            </w:r>
            <w:r w:rsidR="00B775F5">
              <w:rPr>
                <w:lang w:val="en-GB"/>
              </w:rPr>
              <w:t>P</w:t>
            </w:r>
            <w:r>
              <w:rPr>
                <w:lang w:val="en-GB"/>
              </w:rPr>
              <w:t>rohibited symbol</w:t>
            </w:r>
          </w:p>
          <w:p w14:paraId="49688F36" w14:textId="77777777" w:rsidR="00FF76E0" w:rsidRPr="00782E3D" w:rsidRDefault="00FF76E0" w:rsidP="00657F64">
            <w:pPr>
              <w:spacing w:before="0"/>
              <w:rPr>
                <w:lang w:val="en-GB"/>
              </w:rPr>
            </w:pPr>
          </w:p>
          <w:p w14:paraId="59AED2D6" w14:textId="705FC5DD" w:rsidR="008C1AB2" w:rsidRPr="00782E3D" w:rsidRDefault="00923AA8" w:rsidP="008C1AB2">
            <w:pPr>
              <w:rPr>
                <w:b/>
                <w:lang w:val="en-GB"/>
              </w:rPr>
            </w:pPr>
            <w:r w:rsidRPr="00782E3D">
              <w:rPr>
                <w:noProof/>
                <w:lang w:val="en-GB"/>
              </w:rPr>
              <w:drawing>
                <wp:anchor distT="0" distB="0" distL="114300" distR="114300" simplePos="0" relativeHeight="251663360" behindDoc="1" locked="0" layoutInCell="1" allowOverlap="1" wp14:anchorId="41193886" wp14:editId="228A0F3A">
                  <wp:simplePos x="0" y="0"/>
                  <wp:positionH relativeFrom="column">
                    <wp:posOffset>-47625</wp:posOffset>
                  </wp:positionH>
                  <wp:positionV relativeFrom="paragraph">
                    <wp:posOffset>238760</wp:posOffset>
                  </wp:positionV>
                  <wp:extent cx="1032510" cy="891540"/>
                  <wp:effectExtent l="0" t="0" r="0" b="3810"/>
                  <wp:wrapSquare wrapText="bothSides"/>
                  <wp:docPr id="48" name="Picture 48" descr="A picture containing table, desk, sitting,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scales.PNG"/>
                          <pic:cNvPicPr/>
                        </pic:nvPicPr>
                        <pic:blipFill>
                          <a:blip r:embed="rId28">
                            <a:extLst>
                              <a:ext uri="{28A0092B-C50C-407E-A947-70E740481C1C}">
                                <a14:useLocalDpi xmlns:a14="http://schemas.microsoft.com/office/drawing/2010/main" val="0"/>
                              </a:ext>
                            </a:extLst>
                          </a:blip>
                          <a:stretch>
                            <a:fillRect/>
                          </a:stretch>
                        </pic:blipFill>
                        <pic:spPr>
                          <a:xfrm>
                            <a:off x="0" y="0"/>
                            <a:ext cx="1032510" cy="891540"/>
                          </a:xfrm>
                          <a:prstGeom prst="rect">
                            <a:avLst/>
                          </a:prstGeom>
                        </pic:spPr>
                      </pic:pic>
                    </a:graphicData>
                  </a:graphic>
                  <wp14:sizeRelH relativeFrom="margin">
                    <wp14:pctWidth>0</wp14:pctWidth>
                  </wp14:sizeRelH>
                  <wp14:sizeRelV relativeFrom="margin">
                    <wp14:pctHeight>0</wp14:pctHeight>
                  </wp14:sizeRelV>
                </wp:anchor>
              </w:drawing>
            </w:r>
            <w:r w:rsidR="008C1AB2" w:rsidRPr="787F1097">
              <w:rPr>
                <w:b/>
                <w:bCs/>
                <w:lang w:val="en-GB"/>
              </w:rPr>
              <w:t>[</w:t>
            </w:r>
            <w:r w:rsidR="008C1AB2" w:rsidRPr="787F1097">
              <w:rPr>
                <w:rFonts w:ascii="Wingdings 2" w:eastAsia="Wingdings 2" w:hAnsi="Wingdings 2" w:cs="Wingdings 2"/>
                <w:b/>
                <w:bCs/>
                <w:lang w:val="en-GB"/>
              </w:rPr>
              <w:t></w:t>
            </w:r>
            <w:r w:rsidR="008C1AB2" w:rsidRPr="787F1097">
              <w:rPr>
                <w:b/>
                <w:bCs/>
                <w:lang w:val="en-GB"/>
              </w:rPr>
              <w:t>][</w:t>
            </w:r>
            <w:r w:rsidRPr="787F1097">
              <w:rPr>
                <w:b/>
                <w:bCs/>
                <w:lang w:val="en-GB"/>
              </w:rPr>
              <w:t>2</w:t>
            </w:r>
            <w:r w:rsidR="008C1AB2" w:rsidRPr="787F1097">
              <w:rPr>
                <w:b/>
                <w:bCs/>
                <w:lang w:val="en-GB"/>
              </w:rPr>
              <w:t>]</w:t>
            </w:r>
            <w:r w:rsidRPr="787F1097">
              <w:rPr>
                <w:b/>
                <w:bCs/>
                <w:lang w:val="en-GB"/>
              </w:rPr>
              <w:t xml:space="preserve"> Scales depicting justice</w:t>
            </w:r>
          </w:p>
          <w:p w14:paraId="7B2BC844" w14:textId="77777777" w:rsidR="008C1AB2" w:rsidRPr="00782E3D" w:rsidRDefault="008C1AB2" w:rsidP="00657F64">
            <w:pPr>
              <w:spacing w:before="0"/>
              <w:rPr>
                <w:lang w:val="en-GB"/>
              </w:rPr>
            </w:pPr>
          </w:p>
          <w:p w14:paraId="1314E8A2" w14:textId="3EBB5B8A" w:rsidR="001D6ED1" w:rsidRPr="00782E3D" w:rsidRDefault="001D6ED1" w:rsidP="00657F64">
            <w:pPr>
              <w:spacing w:before="0"/>
              <w:rPr>
                <w:lang w:val="en-GB"/>
              </w:rPr>
            </w:pPr>
          </w:p>
          <w:p w14:paraId="77F75AF1" w14:textId="77777777" w:rsidR="00923AA8" w:rsidRPr="00782E3D" w:rsidRDefault="00923AA8" w:rsidP="00923AA8">
            <w:pPr>
              <w:rPr>
                <w:lang w:val="en-GB"/>
              </w:rPr>
            </w:pPr>
          </w:p>
          <w:p w14:paraId="3ACEB2AC" w14:textId="77777777" w:rsidR="00923AA8" w:rsidRPr="00782E3D" w:rsidRDefault="00923AA8" w:rsidP="00923AA8">
            <w:pPr>
              <w:rPr>
                <w:lang w:val="en-GB"/>
              </w:rPr>
            </w:pPr>
          </w:p>
          <w:p w14:paraId="0D85B70A" w14:textId="77777777" w:rsidR="00FF76E0" w:rsidRDefault="00FF76E0" w:rsidP="00923AA8">
            <w:pPr>
              <w:rPr>
                <w:b/>
                <w:lang w:val="en-GB"/>
              </w:rPr>
            </w:pPr>
          </w:p>
          <w:p w14:paraId="72E65475" w14:textId="1D914E92" w:rsidR="00FF76E0" w:rsidRPr="00782E3D" w:rsidRDefault="00FF76E0" w:rsidP="00FF76E0">
            <w:pPr>
              <w:spacing w:before="0"/>
              <w:rPr>
                <w:lang w:val="en-GB"/>
              </w:rPr>
            </w:pPr>
            <w:r>
              <w:rPr>
                <w:lang w:val="en-GB"/>
              </w:rPr>
              <w:t>Alt text: Scales depicting justice</w:t>
            </w:r>
          </w:p>
          <w:p w14:paraId="68146EAA" w14:textId="77777777" w:rsidR="00FF76E0" w:rsidRDefault="00FF76E0" w:rsidP="00923AA8">
            <w:pPr>
              <w:rPr>
                <w:b/>
                <w:bCs/>
                <w:lang w:val="en-GB"/>
              </w:rPr>
            </w:pPr>
          </w:p>
          <w:p w14:paraId="3C32A091" w14:textId="5DCBA20B" w:rsidR="00923AA8" w:rsidRPr="00782E3D" w:rsidRDefault="00923AA8" w:rsidP="00923AA8">
            <w:pPr>
              <w:rPr>
                <w:b/>
                <w:lang w:val="en-GB"/>
              </w:rPr>
            </w:pPr>
            <w:r w:rsidRPr="00782E3D">
              <w:rPr>
                <w:b/>
                <w:bCs/>
                <w:noProof/>
                <w:lang w:val="en-GB"/>
              </w:rPr>
              <w:drawing>
                <wp:anchor distT="0" distB="0" distL="114300" distR="114300" simplePos="0" relativeHeight="251662336" behindDoc="0" locked="0" layoutInCell="1" allowOverlap="1" wp14:anchorId="5F6B9D49" wp14:editId="79682FFA">
                  <wp:simplePos x="0" y="0"/>
                  <wp:positionH relativeFrom="column">
                    <wp:posOffset>54610</wp:posOffset>
                  </wp:positionH>
                  <wp:positionV relativeFrom="paragraph">
                    <wp:posOffset>343535</wp:posOffset>
                  </wp:positionV>
                  <wp:extent cx="702945" cy="800100"/>
                  <wp:effectExtent l="0" t="0" r="1905" b="0"/>
                  <wp:wrapNone/>
                  <wp:docPr id="47" name="Picture 47"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cauttion.PNG"/>
                          <pic:cNvPicPr/>
                        </pic:nvPicPr>
                        <pic:blipFill>
                          <a:blip r:embed="rId29">
                            <a:extLst>
                              <a:ext uri="{28A0092B-C50C-407E-A947-70E740481C1C}">
                                <a14:useLocalDpi xmlns:a14="http://schemas.microsoft.com/office/drawing/2010/main" val="0"/>
                              </a:ext>
                            </a:extLst>
                          </a:blip>
                          <a:stretch>
                            <a:fillRect/>
                          </a:stretch>
                        </pic:blipFill>
                        <pic:spPr>
                          <a:xfrm>
                            <a:off x="0" y="0"/>
                            <a:ext cx="702945" cy="800100"/>
                          </a:xfrm>
                          <a:prstGeom prst="rect">
                            <a:avLst/>
                          </a:prstGeom>
                        </pic:spPr>
                      </pic:pic>
                    </a:graphicData>
                  </a:graphic>
                  <wp14:sizeRelH relativeFrom="page">
                    <wp14:pctWidth>0</wp14:pctWidth>
                  </wp14:sizeRelH>
                  <wp14:sizeRelV relativeFrom="page">
                    <wp14:pctHeight>0</wp14:pctHeight>
                  </wp14:sizeRelV>
                </wp:anchor>
              </w:drawing>
            </w:r>
            <w:r w:rsidRPr="787F1097">
              <w:rPr>
                <w:b/>
                <w:bCs/>
                <w:lang w:val="en-GB"/>
              </w:rPr>
              <w:t>[</w:t>
            </w:r>
            <w:r w:rsidRPr="787F1097">
              <w:rPr>
                <w:rFonts w:ascii="Wingdings 2" w:eastAsia="Wingdings 2" w:hAnsi="Wingdings 2" w:cs="Wingdings 2"/>
                <w:b/>
                <w:bCs/>
                <w:lang w:val="en-GB"/>
              </w:rPr>
              <w:t></w:t>
            </w:r>
            <w:r w:rsidRPr="787F1097">
              <w:rPr>
                <w:b/>
                <w:bCs/>
                <w:lang w:val="en-GB"/>
              </w:rPr>
              <w:t>][3] Caution symbol</w:t>
            </w:r>
          </w:p>
          <w:p w14:paraId="1AF2AFDD" w14:textId="77777777" w:rsidR="00923AA8" w:rsidRPr="00782E3D" w:rsidRDefault="00923AA8" w:rsidP="00923AA8">
            <w:pPr>
              <w:rPr>
                <w:lang w:val="en-GB"/>
              </w:rPr>
            </w:pPr>
          </w:p>
          <w:p w14:paraId="2D5C9576" w14:textId="77777777" w:rsidR="00923AA8" w:rsidRPr="00782E3D" w:rsidRDefault="00923AA8" w:rsidP="00923AA8">
            <w:pPr>
              <w:rPr>
                <w:lang w:val="en-GB"/>
              </w:rPr>
            </w:pPr>
          </w:p>
          <w:p w14:paraId="2D9FDA1A" w14:textId="77777777" w:rsidR="00923AA8" w:rsidRPr="00782E3D" w:rsidRDefault="00923AA8" w:rsidP="00923AA8">
            <w:pPr>
              <w:rPr>
                <w:b/>
                <w:lang w:val="en-GB"/>
              </w:rPr>
            </w:pPr>
          </w:p>
          <w:p w14:paraId="677180E8" w14:textId="4B4AD805" w:rsidR="00923AA8" w:rsidRDefault="00923AA8" w:rsidP="00923AA8">
            <w:pPr>
              <w:rPr>
                <w:lang w:val="en-GB"/>
              </w:rPr>
            </w:pPr>
          </w:p>
          <w:p w14:paraId="78EEA3E2" w14:textId="7B8F056A" w:rsidR="00FF76E0" w:rsidRPr="00782E3D" w:rsidRDefault="00FF76E0" w:rsidP="00FF76E0">
            <w:pPr>
              <w:spacing w:before="0"/>
              <w:rPr>
                <w:lang w:val="en-GB"/>
              </w:rPr>
            </w:pPr>
            <w:r>
              <w:rPr>
                <w:lang w:val="en-GB"/>
              </w:rPr>
              <w:t>Alt text: Caution symbol</w:t>
            </w:r>
          </w:p>
          <w:p w14:paraId="114E03A6" w14:textId="77777777" w:rsidR="00FF76E0" w:rsidRPr="00782E3D" w:rsidRDefault="00FF76E0" w:rsidP="00923AA8">
            <w:pPr>
              <w:rPr>
                <w:lang w:val="en-GB"/>
              </w:rPr>
            </w:pPr>
          </w:p>
          <w:p w14:paraId="147D0E40" w14:textId="283C2533" w:rsidR="00923AA8" w:rsidRPr="00782E3D" w:rsidRDefault="00923AA8" w:rsidP="00923AA8">
            <w:pPr>
              <w:rPr>
                <w:lang w:val="en-GB"/>
              </w:rPr>
            </w:pPr>
            <w:r w:rsidRPr="00782E3D">
              <w:rPr>
                <w:b/>
                <w:lang w:val="en-GB"/>
              </w:rPr>
              <w:t>[</w:t>
            </w:r>
            <w:r w:rsidRPr="00782E3D">
              <w:rPr>
                <w:rFonts w:ascii="Wingdings 2" w:eastAsia="Wingdings 2" w:hAnsi="Wingdings 2" w:cs="Wingdings 2"/>
                <w:b/>
                <w:lang w:val="en-GB"/>
              </w:rPr>
              <w:t></w:t>
            </w:r>
            <w:r w:rsidRPr="00782E3D">
              <w:rPr>
                <w:b/>
                <w:lang w:val="en-GB"/>
              </w:rPr>
              <w:t>][4] Broken mirror</w:t>
            </w:r>
          </w:p>
          <w:p w14:paraId="1DF72368" w14:textId="383662B2" w:rsidR="00923AA8" w:rsidRPr="00782E3D" w:rsidRDefault="00923AA8" w:rsidP="00923AA8">
            <w:pPr>
              <w:rPr>
                <w:lang w:val="en-GB"/>
              </w:rPr>
            </w:pPr>
            <w:r w:rsidRPr="00782E3D">
              <w:rPr>
                <w:b/>
                <w:bCs/>
                <w:noProof/>
                <w:lang w:val="en-GB"/>
              </w:rPr>
              <w:drawing>
                <wp:anchor distT="0" distB="0" distL="114300" distR="114300" simplePos="0" relativeHeight="251661312" behindDoc="0" locked="0" layoutInCell="1" allowOverlap="1" wp14:anchorId="7785588E" wp14:editId="44E70498">
                  <wp:simplePos x="0" y="0"/>
                  <wp:positionH relativeFrom="column">
                    <wp:posOffset>-65405</wp:posOffset>
                  </wp:positionH>
                  <wp:positionV relativeFrom="paragraph">
                    <wp:posOffset>155575</wp:posOffset>
                  </wp:positionV>
                  <wp:extent cx="954405" cy="1021080"/>
                  <wp:effectExtent l="0" t="0" r="0" b="7620"/>
                  <wp:wrapSquare wrapText="bothSides"/>
                  <wp:docPr id="46" name="Picture 46" descr="A picture containing mirror, gam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ersonal.PNG"/>
                          <pic:cNvPicPr/>
                        </pic:nvPicPr>
                        <pic:blipFill>
                          <a:blip r:embed="rId30">
                            <a:extLst>
                              <a:ext uri="{28A0092B-C50C-407E-A947-70E740481C1C}">
                                <a14:useLocalDpi xmlns:a14="http://schemas.microsoft.com/office/drawing/2010/main" val="0"/>
                              </a:ext>
                            </a:extLst>
                          </a:blip>
                          <a:stretch>
                            <a:fillRect/>
                          </a:stretch>
                        </pic:blipFill>
                        <pic:spPr>
                          <a:xfrm>
                            <a:off x="0" y="0"/>
                            <a:ext cx="954405" cy="1021080"/>
                          </a:xfrm>
                          <a:prstGeom prst="rect">
                            <a:avLst/>
                          </a:prstGeom>
                        </pic:spPr>
                      </pic:pic>
                    </a:graphicData>
                  </a:graphic>
                  <wp14:sizeRelH relativeFrom="margin">
                    <wp14:pctWidth>0</wp14:pctWidth>
                  </wp14:sizeRelH>
                  <wp14:sizeRelV relativeFrom="margin">
                    <wp14:pctHeight>0</wp14:pctHeight>
                  </wp14:sizeRelV>
                </wp:anchor>
              </w:drawing>
            </w:r>
          </w:p>
          <w:p w14:paraId="42EBF4EE" w14:textId="77777777" w:rsidR="00923AA8" w:rsidRPr="00782E3D" w:rsidRDefault="00923AA8" w:rsidP="00923AA8">
            <w:pPr>
              <w:rPr>
                <w:lang w:val="en-GB"/>
              </w:rPr>
            </w:pPr>
          </w:p>
          <w:p w14:paraId="78A01030" w14:textId="77777777" w:rsidR="00923AA8" w:rsidRPr="00782E3D" w:rsidRDefault="00923AA8" w:rsidP="00923AA8">
            <w:pPr>
              <w:rPr>
                <w:lang w:val="en-GB"/>
              </w:rPr>
            </w:pPr>
          </w:p>
          <w:p w14:paraId="3ED9A962" w14:textId="77777777" w:rsidR="00923AA8" w:rsidRPr="00782E3D" w:rsidRDefault="00923AA8" w:rsidP="00923AA8">
            <w:pPr>
              <w:rPr>
                <w:lang w:val="en-GB"/>
              </w:rPr>
            </w:pPr>
          </w:p>
          <w:p w14:paraId="13116029" w14:textId="77777777" w:rsidR="00923AA8" w:rsidRDefault="00923AA8" w:rsidP="00923AA8">
            <w:pPr>
              <w:rPr>
                <w:lang w:val="en-GB"/>
              </w:rPr>
            </w:pPr>
          </w:p>
          <w:p w14:paraId="1CA2C1BD" w14:textId="556EB008" w:rsidR="00FF76E0" w:rsidRPr="00782E3D" w:rsidRDefault="00FF76E0" w:rsidP="00FF76E0">
            <w:pPr>
              <w:spacing w:before="0"/>
              <w:rPr>
                <w:lang w:val="en-GB"/>
              </w:rPr>
            </w:pPr>
            <w:r>
              <w:rPr>
                <w:lang w:val="en-GB"/>
              </w:rPr>
              <w:lastRenderedPageBreak/>
              <w:t>Alt text: Broken mirror</w:t>
            </w:r>
          </w:p>
          <w:p w14:paraId="4CC104B0" w14:textId="38CFB2F6" w:rsidR="00FF76E0" w:rsidRPr="00782E3D" w:rsidRDefault="00FF76E0" w:rsidP="00923AA8">
            <w:pPr>
              <w:rPr>
                <w:lang w:val="en-GB"/>
              </w:rPr>
            </w:pPr>
          </w:p>
        </w:tc>
        <w:tc>
          <w:tcPr>
            <w:tcW w:w="447" w:type="pct"/>
          </w:tcPr>
          <w:p w14:paraId="23DD9F2B" w14:textId="77777777" w:rsidR="001D6ED1" w:rsidRPr="00782E3D" w:rsidRDefault="001D6ED1" w:rsidP="00657F64">
            <w:pPr>
              <w:spacing w:before="0"/>
              <w:rPr>
                <w:lang w:val="en-GB"/>
              </w:rPr>
            </w:pPr>
          </w:p>
        </w:tc>
      </w:tr>
      <w:tr w:rsidR="001D6ED1" w:rsidRPr="00782E3D" w14:paraId="637E3DEC" w14:textId="77777777" w:rsidTr="60DF3973">
        <w:trPr>
          <w:cantSplit/>
          <w:trHeight w:val="17"/>
        </w:trPr>
        <w:tc>
          <w:tcPr>
            <w:tcW w:w="285" w:type="pct"/>
            <w:shd w:val="clear" w:color="auto" w:fill="auto"/>
            <w:vAlign w:val="center"/>
          </w:tcPr>
          <w:p w14:paraId="6C1CBB34" w14:textId="4764A7CB" w:rsidR="001D6ED1" w:rsidRPr="00782E3D" w:rsidRDefault="00B0651D" w:rsidP="00657F64">
            <w:pPr>
              <w:spacing w:before="0"/>
              <w:jc w:val="center"/>
              <w:rPr>
                <w:lang w:val="en-GB"/>
              </w:rPr>
            </w:pPr>
            <w:r w:rsidRPr="00782E3D">
              <w:rPr>
                <w:lang w:val="en-GB"/>
              </w:rPr>
              <w:t>2.3</w:t>
            </w:r>
          </w:p>
        </w:tc>
        <w:tc>
          <w:tcPr>
            <w:tcW w:w="562" w:type="pct"/>
            <w:shd w:val="clear" w:color="auto" w:fill="auto"/>
            <w:vAlign w:val="center"/>
          </w:tcPr>
          <w:p w14:paraId="11C1A88E" w14:textId="77777777" w:rsidR="00F57CE2" w:rsidRPr="00782E3D" w:rsidRDefault="00224A83" w:rsidP="00F57CE2">
            <w:pPr>
              <w:pStyle w:val="Normal2"/>
              <w:rPr>
                <w:color w:val="auto"/>
                <w:lang w:val="en-GB"/>
              </w:rPr>
            </w:pPr>
            <w:sdt>
              <w:sdtPr>
                <w:rPr>
                  <w:color w:val="auto"/>
                  <w:lang w:val="en-GB"/>
                </w:rPr>
                <w:alias w:val="Type"/>
                <w:tag w:val="Type"/>
                <w:id w:val="-1957786965"/>
                <w:placeholder>
                  <w:docPart w:val="DB3BFFF219E4402C90018E77ACAF1010"/>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F57CE2" w:rsidRPr="00782E3D">
                  <w:rPr>
                    <w:color w:val="auto"/>
                    <w:lang w:val="en-GB"/>
                  </w:rPr>
                  <w:t>Text - Paragraph with Heading</w:t>
                </w:r>
              </w:sdtContent>
            </w:sdt>
          </w:p>
          <w:p w14:paraId="5A01D9DD" w14:textId="77777777" w:rsidR="001D6ED1" w:rsidRPr="00782E3D" w:rsidRDefault="001D6ED1" w:rsidP="00A719FF">
            <w:pPr>
              <w:pStyle w:val="Normal2"/>
              <w:rPr>
                <w:lang w:val="en-GB"/>
              </w:rPr>
            </w:pPr>
          </w:p>
          <w:p w14:paraId="3E064D3F" w14:textId="77777777" w:rsidR="00A719FF" w:rsidRPr="00782E3D" w:rsidRDefault="00A719FF" w:rsidP="00A719FF">
            <w:pPr>
              <w:pStyle w:val="Normal2"/>
              <w:rPr>
                <w:lang w:val="en-GB"/>
              </w:rPr>
            </w:pPr>
          </w:p>
          <w:p w14:paraId="12CE2F59" w14:textId="20A6B2D7" w:rsidR="00A719FF" w:rsidRPr="00782E3D" w:rsidRDefault="00A719FF" w:rsidP="00A719FF">
            <w:pPr>
              <w:pStyle w:val="Normal2"/>
              <w:rPr>
                <w:color w:val="auto"/>
                <w:lang w:val="en-GB"/>
              </w:rPr>
            </w:pPr>
          </w:p>
          <w:p w14:paraId="254699A7" w14:textId="140FD25F" w:rsidR="00A719FF" w:rsidRPr="00782E3D" w:rsidRDefault="00A719FF" w:rsidP="00A719FF">
            <w:pPr>
              <w:pStyle w:val="Normal2"/>
              <w:rPr>
                <w:lang w:val="en-GB"/>
              </w:rPr>
            </w:pPr>
          </w:p>
        </w:tc>
        <w:tc>
          <w:tcPr>
            <w:tcW w:w="2274" w:type="pct"/>
            <w:shd w:val="clear" w:color="auto" w:fill="auto"/>
            <w:vAlign w:val="center"/>
          </w:tcPr>
          <w:p w14:paraId="1B892887" w14:textId="07AED869" w:rsidR="001D6ED1" w:rsidRPr="00782E3D" w:rsidRDefault="001B76FA" w:rsidP="00851D7F">
            <w:pPr>
              <w:pStyle w:val="Textheader"/>
              <w:rPr>
                <w:lang w:val="en-GB"/>
              </w:rPr>
            </w:pPr>
            <w:r>
              <w:rPr>
                <w:szCs w:val="32"/>
                <w:lang w:val="en-GB"/>
              </w:rPr>
              <w:t>A c</w:t>
            </w:r>
            <w:r w:rsidR="00923AA8" w:rsidRPr="00782E3D">
              <w:rPr>
                <w:szCs w:val="32"/>
                <w:lang w:val="en-GB"/>
              </w:rPr>
              <w:t>loser look at prosecution</w:t>
            </w:r>
          </w:p>
          <w:p w14:paraId="2081548A" w14:textId="07440A09" w:rsidR="00F57CE2" w:rsidRPr="00782E3D" w:rsidRDefault="00923AA8" w:rsidP="00290BF2">
            <w:pPr>
              <w:autoSpaceDE w:val="0"/>
              <w:autoSpaceDN w:val="0"/>
              <w:adjustRightInd w:val="0"/>
              <w:rPr>
                <w:lang w:val="en-GB"/>
              </w:rPr>
            </w:pPr>
            <w:r w:rsidRPr="60DF3973">
              <w:rPr>
                <w:rFonts w:cs="Calibri"/>
                <w:lang w:val="en-GB"/>
              </w:rPr>
              <w:t xml:space="preserve">UN personnel have privileges and immunities to enable them to perform their work-related functions. These privileges and immunities can never be used to shield UN personnel from </w:t>
            </w:r>
            <w:r w:rsidR="6857E3A1" w:rsidRPr="60DF3973">
              <w:rPr>
                <w:rFonts w:cs="Calibri"/>
                <w:lang w:val="en-GB"/>
              </w:rPr>
              <w:t xml:space="preserve">the consequences of </w:t>
            </w:r>
            <w:r w:rsidRPr="60DF3973">
              <w:rPr>
                <w:rFonts w:cs="Calibri"/>
                <w:lang w:val="en-GB"/>
              </w:rPr>
              <w:t xml:space="preserve">any crimes they may have committed. </w:t>
            </w:r>
            <w:r w:rsidR="00382E43">
              <w:rPr>
                <w:rFonts w:cs="Calibri"/>
                <w:lang w:val="en-GB"/>
              </w:rPr>
              <w:t>W</w:t>
            </w:r>
            <w:r w:rsidR="00382E43" w:rsidRPr="00382E43">
              <w:rPr>
                <w:rFonts w:cs="Calibri"/>
                <w:lang w:val="en-GB"/>
              </w:rPr>
              <w:t>hen UN personnel engage in a crime such as sexual abuse of children, they can be prosecuted</w:t>
            </w:r>
            <w:r w:rsidR="00382E43">
              <w:rPr>
                <w:rFonts w:cs="Calibri"/>
                <w:lang w:val="en-GB"/>
              </w:rPr>
              <w:t xml:space="preserve">. </w:t>
            </w:r>
          </w:p>
        </w:tc>
        <w:tc>
          <w:tcPr>
            <w:tcW w:w="1432" w:type="pct"/>
            <w:shd w:val="clear" w:color="auto" w:fill="auto"/>
            <w:vAlign w:val="center"/>
          </w:tcPr>
          <w:p w14:paraId="1C9506CE" w14:textId="613804AA" w:rsidR="008167C3" w:rsidRPr="00782E3D" w:rsidRDefault="008167C3" w:rsidP="00923AA8">
            <w:pPr>
              <w:rPr>
                <w:lang w:val="en-GB"/>
              </w:rPr>
            </w:pPr>
          </w:p>
        </w:tc>
        <w:tc>
          <w:tcPr>
            <w:tcW w:w="447" w:type="pct"/>
          </w:tcPr>
          <w:p w14:paraId="1C32CA0E" w14:textId="77777777" w:rsidR="001D6ED1" w:rsidRPr="00782E3D" w:rsidRDefault="001D6ED1" w:rsidP="00657F64">
            <w:pPr>
              <w:spacing w:before="0"/>
              <w:rPr>
                <w:lang w:val="en-GB"/>
              </w:rPr>
            </w:pPr>
          </w:p>
        </w:tc>
      </w:tr>
      <w:tr w:rsidR="00923AA8" w:rsidRPr="00782E3D" w14:paraId="13BC1FFE" w14:textId="77777777" w:rsidTr="60DF3973">
        <w:trPr>
          <w:cantSplit/>
          <w:trHeight w:val="17"/>
        </w:trPr>
        <w:tc>
          <w:tcPr>
            <w:tcW w:w="285" w:type="pct"/>
            <w:shd w:val="clear" w:color="auto" w:fill="auto"/>
            <w:vAlign w:val="center"/>
          </w:tcPr>
          <w:p w14:paraId="010FC71B" w14:textId="27AA61B3" w:rsidR="00923AA8" w:rsidRPr="00782E3D" w:rsidRDefault="00923AA8" w:rsidP="00923AA8">
            <w:pPr>
              <w:spacing w:before="0"/>
              <w:jc w:val="center"/>
              <w:rPr>
                <w:lang w:val="en-GB"/>
              </w:rPr>
            </w:pPr>
            <w:r w:rsidRPr="00782E3D">
              <w:rPr>
                <w:lang w:val="en-GB"/>
              </w:rPr>
              <w:t>2.4</w:t>
            </w:r>
          </w:p>
        </w:tc>
        <w:tc>
          <w:tcPr>
            <w:tcW w:w="562" w:type="pct"/>
            <w:shd w:val="clear" w:color="auto" w:fill="auto"/>
            <w:vAlign w:val="center"/>
          </w:tcPr>
          <w:p w14:paraId="3A1FD373" w14:textId="77777777" w:rsidR="00923AA8" w:rsidRPr="00782E3D" w:rsidRDefault="00224A83" w:rsidP="00923AA8">
            <w:pPr>
              <w:pStyle w:val="Normal2"/>
              <w:rPr>
                <w:color w:val="auto"/>
                <w:lang w:val="en-GB"/>
              </w:rPr>
            </w:pPr>
            <w:sdt>
              <w:sdtPr>
                <w:rPr>
                  <w:color w:val="auto"/>
                  <w:lang w:val="en-GB"/>
                </w:rPr>
                <w:alias w:val="Type"/>
                <w:tag w:val="Type"/>
                <w:id w:val="2087260507"/>
                <w:placeholder>
                  <w:docPart w:val="A1FEAD0B12A34FFBAAC13FF6D31F2D43"/>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923AA8" w:rsidRPr="00782E3D">
                  <w:rPr>
                    <w:color w:val="auto"/>
                    <w:lang w:val="en-GB"/>
                  </w:rPr>
                  <w:t>Text - Paragraph with Heading</w:t>
                </w:r>
              </w:sdtContent>
            </w:sdt>
          </w:p>
          <w:p w14:paraId="71FFC5E8" w14:textId="77777777" w:rsidR="00923AA8" w:rsidRPr="00782E3D" w:rsidRDefault="00923AA8" w:rsidP="00923AA8">
            <w:pPr>
              <w:pStyle w:val="Normal2"/>
              <w:rPr>
                <w:lang w:val="en-GB"/>
              </w:rPr>
            </w:pPr>
          </w:p>
          <w:p w14:paraId="7C583B08" w14:textId="77777777" w:rsidR="00923AA8" w:rsidRPr="00782E3D" w:rsidRDefault="00923AA8" w:rsidP="00923AA8">
            <w:pPr>
              <w:pStyle w:val="Normal2"/>
              <w:rPr>
                <w:lang w:val="en-GB"/>
              </w:rPr>
            </w:pPr>
          </w:p>
          <w:p w14:paraId="5FDD9585" w14:textId="77777777" w:rsidR="00923AA8" w:rsidRPr="00782E3D" w:rsidRDefault="00923AA8" w:rsidP="00923AA8">
            <w:pPr>
              <w:pStyle w:val="Normal2"/>
              <w:rPr>
                <w:color w:val="auto"/>
                <w:lang w:val="en-GB"/>
              </w:rPr>
            </w:pPr>
          </w:p>
          <w:p w14:paraId="5556117A" w14:textId="77777777" w:rsidR="00923AA8" w:rsidRPr="00782E3D" w:rsidRDefault="00923AA8" w:rsidP="00923AA8">
            <w:pPr>
              <w:pStyle w:val="Normal2"/>
              <w:rPr>
                <w:color w:val="auto"/>
                <w:lang w:val="en-GB"/>
              </w:rPr>
            </w:pPr>
          </w:p>
        </w:tc>
        <w:tc>
          <w:tcPr>
            <w:tcW w:w="2274" w:type="pct"/>
            <w:shd w:val="clear" w:color="auto" w:fill="auto"/>
            <w:vAlign w:val="center"/>
          </w:tcPr>
          <w:p w14:paraId="470A36EC" w14:textId="7B293E21" w:rsidR="00923AA8" w:rsidRPr="00782E3D" w:rsidRDefault="00923AA8" w:rsidP="00923AA8">
            <w:pPr>
              <w:pStyle w:val="Textheader"/>
              <w:rPr>
                <w:lang w:val="en-GB"/>
              </w:rPr>
            </w:pPr>
            <w:r w:rsidRPr="00782E3D">
              <w:rPr>
                <w:szCs w:val="32"/>
                <w:lang w:val="en-GB"/>
              </w:rPr>
              <w:t>C</w:t>
            </w:r>
            <w:r w:rsidR="00364EED" w:rsidRPr="00782E3D">
              <w:rPr>
                <w:szCs w:val="32"/>
                <w:lang w:val="en-GB"/>
              </w:rPr>
              <w:t>hild</w:t>
            </w:r>
            <w:r w:rsidRPr="00782E3D">
              <w:rPr>
                <w:szCs w:val="32"/>
                <w:lang w:val="en-GB"/>
              </w:rPr>
              <w:t xml:space="preserve"> </w:t>
            </w:r>
            <w:r w:rsidR="00364EED" w:rsidRPr="00782E3D">
              <w:rPr>
                <w:szCs w:val="32"/>
                <w:lang w:val="en-GB"/>
              </w:rPr>
              <w:t>support</w:t>
            </w:r>
          </w:p>
          <w:p w14:paraId="6C6E1F77" w14:textId="7841830D" w:rsidR="00364EED" w:rsidRPr="00782E3D" w:rsidRDefault="00364EED" w:rsidP="00364EED">
            <w:pPr>
              <w:autoSpaceDE w:val="0"/>
              <w:autoSpaceDN w:val="0"/>
              <w:adjustRightInd w:val="0"/>
              <w:rPr>
                <w:rFonts w:ascii="Microsoft Sans Serif" w:hAnsi="Microsoft Sans Serif" w:cs="Microsoft Sans Serif"/>
                <w:lang w:val="en-GB"/>
              </w:rPr>
            </w:pPr>
            <w:r w:rsidRPr="00782E3D">
              <w:rPr>
                <w:rFonts w:cs="Calibri"/>
                <w:lang w:val="en-GB"/>
              </w:rPr>
              <w:t xml:space="preserve">UN personnel must honour their private legal obligations, which includes any court orders requiring them to pay for child support. This means that UN personnel are also liable for child support if a child is born as a result of them engaging in sexual exploitation and abuse.  </w:t>
            </w:r>
          </w:p>
          <w:p w14:paraId="61E957C7" w14:textId="77777777" w:rsidR="00923AA8" w:rsidRPr="00782E3D" w:rsidRDefault="00923AA8" w:rsidP="00923AA8">
            <w:pPr>
              <w:rPr>
                <w:lang w:val="en-GB"/>
              </w:rPr>
            </w:pPr>
          </w:p>
        </w:tc>
        <w:tc>
          <w:tcPr>
            <w:tcW w:w="1432" w:type="pct"/>
            <w:shd w:val="clear" w:color="auto" w:fill="auto"/>
            <w:vAlign w:val="center"/>
          </w:tcPr>
          <w:p w14:paraId="4FD94628" w14:textId="77777777" w:rsidR="00923AA8" w:rsidRPr="00782E3D" w:rsidRDefault="00923AA8" w:rsidP="00923AA8">
            <w:pPr>
              <w:spacing w:before="0"/>
              <w:rPr>
                <w:lang w:val="en-GB"/>
              </w:rPr>
            </w:pPr>
          </w:p>
        </w:tc>
        <w:tc>
          <w:tcPr>
            <w:tcW w:w="447" w:type="pct"/>
          </w:tcPr>
          <w:p w14:paraId="5D6556B4" w14:textId="77777777" w:rsidR="00923AA8" w:rsidRPr="00782E3D" w:rsidRDefault="00923AA8" w:rsidP="00923AA8">
            <w:pPr>
              <w:spacing w:before="0"/>
              <w:rPr>
                <w:lang w:val="en-GB"/>
              </w:rPr>
            </w:pPr>
          </w:p>
        </w:tc>
      </w:tr>
      <w:tr w:rsidR="00704B5F" w:rsidRPr="00782E3D" w14:paraId="17744E8B" w14:textId="77777777" w:rsidTr="60DF3973">
        <w:trPr>
          <w:cantSplit/>
          <w:trHeight w:val="17"/>
        </w:trPr>
        <w:tc>
          <w:tcPr>
            <w:tcW w:w="285" w:type="pct"/>
            <w:shd w:val="clear" w:color="auto" w:fill="auto"/>
            <w:vAlign w:val="center"/>
          </w:tcPr>
          <w:p w14:paraId="1AEFB64B" w14:textId="3E9E3228" w:rsidR="00704B5F" w:rsidRPr="00782E3D" w:rsidRDefault="00704B5F" w:rsidP="00657F64">
            <w:pPr>
              <w:spacing w:before="0"/>
              <w:jc w:val="center"/>
              <w:rPr>
                <w:lang w:val="en-GB"/>
              </w:rPr>
            </w:pPr>
            <w:r w:rsidRPr="00782E3D">
              <w:rPr>
                <w:lang w:val="en-GB"/>
              </w:rPr>
              <w:lastRenderedPageBreak/>
              <w:t>2.</w:t>
            </w:r>
            <w:r w:rsidR="00364EED" w:rsidRPr="00782E3D">
              <w:rPr>
                <w:lang w:val="en-GB"/>
              </w:rPr>
              <w:t>5</w:t>
            </w:r>
          </w:p>
        </w:tc>
        <w:tc>
          <w:tcPr>
            <w:tcW w:w="562" w:type="pct"/>
            <w:shd w:val="clear" w:color="auto" w:fill="auto"/>
            <w:vAlign w:val="center"/>
          </w:tcPr>
          <w:p w14:paraId="648B14D5" w14:textId="2439D7AB" w:rsidR="0079142C" w:rsidRPr="00782E3D" w:rsidRDefault="00224A83" w:rsidP="00375504">
            <w:pPr>
              <w:pStyle w:val="Normal2"/>
              <w:rPr>
                <w:lang w:val="en-GB"/>
              </w:rPr>
            </w:pPr>
            <w:sdt>
              <w:sdtPr>
                <w:rPr>
                  <w:lang w:val="en-GB"/>
                </w:rPr>
                <w:alias w:val="Type"/>
                <w:tag w:val="Type"/>
                <w:id w:val="-781030319"/>
                <w:placeholder>
                  <w:docPart w:val="1039307442D34B4CB3330A3BF001EB4C"/>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E75969" w:rsidRPr="00782E3D">
                  <w:rPr>
                    <w:lang w:val="en-GB"/>
                  </w:rPr>
                  <w:t>Text - Paragraph with Heading</w:t>
                </w:r>
              </w:sdtContent>
            </w:sdt>
          </w:p>
          <w:p w14:paraId="5A137E8E" w14:textId="77777777" w:rsidR="00E75969" w:rsidRPr="00782E3D" w:rsidRDefault="00E75969" w:rsidP="00375504">
            <w:pPr>
              <w:pStyle w:val="Normal2"/>
              <w:rPr>
                <w:lang w:val="en-GB"/>
              </w:rPr>
            </w:pPr>
          </w:p>
          <w:p w14:paraId="7931226D" w14:textId="02A2AC17" w:rsidR="00704B5F" w:rsidRPr="00782E3D" w:rsidRDefault="00224A83" w:rsidP="00375504">
            <w:pPr>
              <w:pStyle w:val="Normal2"/>
              <w:rPr>
                <w:lang w:val="en-GB"/>
              </w:rPr>
            </w:pPr>
            <w:sdt>
              <w:sdtPr>
                <w:rPr>
                  <w:lang w:val="en-GB"/>
                </w:rPr>
                <w:alias w:val="Type"/>
                <w:tag w:val="Type"/>
                <w:id w:val="-1709179529"/>
                <w:placeholder>
                  <w:docPart w:val="DD1FFDA7E40340B1B12CE7A4664FA9A6"/>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79142C" w:rsidRPr="00782E3D">
                  <w:rPr>
                    <w:lang w:val="en-GB"/>
                  </w:rPr>
                  <w:t>Quiz - MRQ</w:t>
                </w:r>
              </w:sdtContent>
            </w:sdt>
          </w:p>
        </w:tc>
        <w:tc>
          <w:tcPr>
            <w:tcW w:w="2274" w:type="pct"/>
            <w:shd w:val="clear" w:color="auto" w:fill="auto"/>
            <w:vAlign w:val="center"/>
          </w:tcPr>
          <w:p w14:paraId="097A2150" w14:textId="1E77B2E6" w:rsidR="009E7259" w:rsidRPr="00782E3D" w:rsidRDefault="001D4E79" w:rsidP="00BB543E">
            <w:pPr>
              <w:pStyle w:val="Textheader"/>
              <w:rPr>
                <w:lang w:val="en-GB"/>
              </w:rPr>
            </w:pPr>
            <w:r w:rsidRPr="00782E3D">
              <w:rPr>
                <w:lang w:val="en-GB"/>
              </w:rPr>
              <w:t>Quiz</w:t>
            </w:r>
          </w:p>
          <w:p w14:paraId="43FC71F3" w14:textId="665BD032" w:rsidR="00E75969" w:rsidRPr="00782E3D" w:rsidRDefault="0079142C" w:rsidP="008D4CDE">
            <w:pPr>
              <w:autoSpaceDE w:val="0"/>
              <w:autoSpaceDN w:val="0"/>
              <w:adjustRightInd w:val="0"/>
              <w:rPr>
                <w:rFonts w:cs="Calibri"/>
                <w:lang w:val="en-GB"/>
              </w:rPr>
            </w:pPr>
            <w:r w:rsidRPr="00782E3D">
              <w:rPr>
                <w:rFonts w:cs="Calibri"/>
                <w:lang w:val="en-GB"/>
              </w:rPr>
              <w:t xml:space="preserve">Let’s look </w:t>
            </w:r>
            <w:r w:rsidR="007C1860" w:rsidRPr="00782E3D">
              <w:rPr>
                <w:rFonts w:cs="Calibri"/>
                <w:lang w:val="en-GB"/>
              </w:rPr>
              <w:t xml:space="preserve">at the consequences related to sexual exploitation and abuse </w:t>
            </w:r>
            <w:r w:rsidRPr="00782E3D">
              <w:rPr>
                <w:rFonts w:cs="Calibri"/>
                <w:lang w:val="en-GB"/>
              </w:rPr>
              <w:t xml:space="preserve">on </w:t>
            </w:r>
            <w:r w:rsidR="007C1860" w:rsidRPr="00782E3D">
              <w:rPr>
                <w:rFonts w:cs="Calibri"/>
                <w:lang w:val="en-GB"/>
              </w:rPr>
              <w:t>the safety and health of UN personnel</w:t>
            </w:r>
            <w:r w:rsidRPr="00782E3D">
              <w:rPr>
                <w:rFonts w:cs="Calibri"/>
                <w:lang w:val="en-GB"/>
              </w:rPr>
              <w:t>.</w:t>
            </w:r>
            <w:r w:rsidR="007C1860" w:rsidRPr="00782E3D">
              <w:rPr>
                <w:rFonts w:cs="Calibri"/>
                <w:lang w:val="en-GB"/>
              </w:rPr>
              <w:t xml:space="preserve"> </w:t>
            </w:r>
          </w:p>
          <w:p w14:paraId="5AB5566C" w14:textId="6B4F073F" w:rsidR="008D4CDE" w:rsidRPr="00782E3D" w:rsidRDefault="0079142C" w:rsidP="008D4CDE">
            <w:pPr>
              <w:autoSpaceDE w:val="0"/>
              <w:autoSpaceDN w:val="0"/>
              <w:adjustRightInd w:val="0"/>
              <w:rPr>
                <w:rFonts w:cs="Calibri"/>
                <w:lang w:val="en-GB"/>
              </w:rPr>
            </w:pPr>
            <w:r w:rsidRPr="00782E3D">
              <w:rPr>
                <w:rFonts w:cs="Calibri"/>
                <w:lang w:val="en-GB"/>
              </w:rPr>
              <w:t>W</w:t>
            </w:r>
            <w:r w:rsidR="008D4CDE" w:rsidRPr="00782E3D">
              <w:rPr>
                <w:rFonts w:cs="Calibri"/>
                <w:lang w:val="en-GB"/>
              </w:rPr>
              <w:t xml:space="preserve">hat do you think might be some of the specific risks? </w:t>
            </w:r>
          </w:p>
          <w:p w14:paraId="3A470C0C" w14:textId="77777777" w:rsidR="009E7259" w:rsidRPr="00782E3D" w:rsidRDefault="009E7259" w:rsidP="008D4CDE">
            <w:pPr>
              <w:autoSpaceDE w:val="0"/>
              <w:autoSpaceDN w:val="0"/>
              <w:adjustRightInd w:val="0"/>
              <w:rPr>
                <w:rFonts w:ascii="Microsoft Sans Serif" w:hAnsi="Microsoft Sans Serif" w:cs="Microsoft Sans Serif"/>
                <w:lang w:val="en-GB"/>
              </w:rPr>
            </w:pPr>
          </w:p>
          <w:p w14:paraId="7D9A6AE8" w14:textId="3136D887" w:rsidR="00704B5F" w:rsidRPr="00782E3D" w:rsidRDefault="00405118" w:rsidP="00795DD4">
            <w:pPr>
              <w:rPr>
                <w:i/>
                <w:iCs/>
                <w:color w:val="1F497D" w:themeColor="text2"/>
                <w:lang w:val="en-GB"/>
              </w:rPr>
            </w:pPr>
            <w:r w:rsidRPr="00782E3D">
              <w:rPr>
                <w:i/>
                <w:iCs/>
                <w:color w:val="1F497D" w:themeColor="text2"/>
                <w:lang w:val="en-GB"/>
              </w:rPr>
              <w:t xml:space="preserve">Select </w:t>
            </w:r>
            <w:r w:rsidR="0079142C" w:rsidRPr="00782E3D">
              <w:rPr>
                <w:i/>
                <w:iCs/>
                <w:color w:val="1F497D" w:themeColor="text2"/>
                <w:lang w:val="en-GB"/>
              </w:rPr>
              <w:t xml:space="preserve">your </w:t>
            </w:r>
            <w:r w:rsidRPr="00782E3D">
              <w:rPr>
                <w:i/>
                <w:iCs/>
                <w:color w:val="1F497D" w:themeColor="text2"/>
                <w:lang w:val="en-GB"/>
              </w:rPr>
              <w:t>answer</w:t>
            </w:r>
            <w:r w:rsidR="0079142C" w:rsidRPr="00782E3D">
              <w:rPr>
                <w:i/>
                <w:iCs/>
                <w:color w:val="1F497D" w:themeColor="text2"/>
                <w:lang w:val="en-GB"/>
              </w:rPr>
              <w:t>s</w:t>
            </w:r>
            <w:r w:rsidRPr="00782E3D">
              <w:rPr>
                <w:i/>
                <w:iCs/>
                <w:color w:val="1F497D" w:themeColor="text2"/>
                <w:lang w:val="en-GB"/>
              </w:rPr>
              <w:t xml:space="preserve">, then click </w:t>
            </w:r>
            <w:r w:rsidR="001B76FA">
              <w:rPr>
                <w:i/>
                <w:iCs/>
                <w:color w:val="1F497D" w:themeColor="text2"/>
                <w:lang w:val="en-GB"/>
              </w:rPr>
              <w:t>SUBMIT</w:t>
            </w:r>
            <w:r w:rsidRPr="00782E3D">
              <w:rPr>
                <w:i/>
                <w:iCs/>
                <w:color w:val="1F497D" w:themeColor="text2"/>
                <w:lang w:val="en-GB"/>
              </w:rPr>
              <w:t>.</w:t>
            </w:r>
          </w:p>
          <w:p w14:paraId="1FEF09CF" w14:textId="77777777" w:rsidR="009E7259" w:rsidRPr="00782E3D" w:rsidRDefault="009E7259" w:rsidP="00795DD4">
            <w:pPr>
              <w:rPr>
                <w:i/>
                <w:iCs/>
                <w:color w:val="1F497D" w:themeColor="text2"/>
                <w:lang w:val="en-GB"/>
              </w:rPr>
            </w:pPr>
          </w:p>
          <w:p w14:paraId="399166F2" w14:textId="652F4DA2" w:rsidR="007C1860" w:rsidRPr="00757D36" w:rsidRDefault="004B1A3C" w:rsidP="004B1A3C">
            <w:pPr>
              <w:rPr>
                <w:color w:val="auto"/>
                <w:lang w:val="en-GB"/>
              </w:rPr>
            </w:pPr>
            <w:r w:rsidRPr="00757D36">
              <w:rPr>
                <w:color w:val="auto"/>
                <w:lang w:val="en-GB"/>
              </w:rPr>
              <w:fldChar w:fldCharType="begin">
                <w:ffData>
                  <w:name w:val="Check11"/>
                  <w:enabled/>
                  <w:calcOnExit w:val="0"/>
                  <w:checkBox>
                    <w:sizeAuto/>
                    <w:default w:val="1"/>
                  </w:checkBox>
                </w:ffData>
              </w:fldChar>
            </w:r>
            <w:bookmarkStart w:id="19" w:name="Check11"/>
            <w:r w:rsidRPr="00757D36">
              <w:rPr>
                <w:color w:val="auto"/>
                <w:lang w:val="en-GB"/>
              </w:rPr>
              <w:instrText xml:space="preserve"> FORMCHECKBOX </w:instrText>
            </w:r>
            <w:r w:rsidR="00224A83">
              <w:rPr>
                <w:color w:val="auto"/>
                <w:lang w:val="en-GB"/>
              </w:rPr>
            </w:r>
            <w:r w:rsidR="00224A83">
              <w:rPr>
                <w:color w:val="auto"/>
                <w:lang w:val="en-GB"/>
              </w:rPr>
              <w:fldChar w:fldCharType="separate"/>
            </w:r>
            <w:r w:rsidRPr="00757D36">
              <w:rPr>
                <w:color w:val="auto"/>
                <w:lang w:val="en-GB"/>
              </w:rPr>
              <w:fldChar w:fldCharType="end"/>
            </w:r>
            <w:bookmarkEnd w:id="19"/>
            <w:r w:rsidR="007C1860" w:rsidRPr="00757D36">
              <w:rPr>
                <w:rFonts w:cs="Calibri"/>
                <w:color w:val="auto"/>
                <w:lang w:val="en-GB"/>
              </w:rPr>
              <w:t>There is a risk of reprisals and physical attacks against UN personnel who commit sexual exploitation and abuse.</w:t>
            </w:r>
          </w:p>
          <w:p w14:paraId="3F99AF66" w14:textId="30D2479B" w:rsidR="00C103A6" w:rsidRPr="00757D36" w:rsidRDefault="0079142C" w:rsidP="00C103A6">
            <w:pPr>
              <w:autoSpaceDE w:val="0"/>
              <w:autoSpaceDN w:val="0"/>
              <w:adjustRightInd w:val="0"/>
              <w:rPr>
                <w:rFonts w:ascii="Microsoft Sans Serif" w:hAnsi="Microsoft Sans Serif" w:cs="Microsoft Sans Serif"/>
                <w:color w:val="auto"/>
                <w:lang w:val="en-GB"/>
              </w:rPr>
            </w:pPr>
            <w:r w:rsidRPr="00757D36">
              <w:rPr>
                <w:color w:val="auto"/>
                <w:lang w:val="en-GB"/>
              </w:rPr>
              <w:fldChar w:fldCharType="begin">
                <w:ffData>
                  <w:name w:val=""/>
                  <w:enabled/>
                  <w:calcOnExit w:val="0"/>
                  <w:checkBox>
                    <w:sizeAuto/>
                    <w:default w:val="1"/>
                  </w:checkBox>
                </w:ffData>
              </w:fldChar>
            </w:r>
            <w:r w:rsidRPr="00757D36">
              <w:rPr>
                <w:color w:val="auto"/>
                <w:lang w:val="en-GB"/>
              </w:rPr>
              <w:instrText xml:space="preserve"> FORMCHECKBOX </w:instrText>
            </w:r>
            <w:r w:rsidR="00224A83">
              <w:rPr>
                <w:color w:val="auto"/>
                <w:lang w:val="en-GB"/>
              </w:rPr>
            </w:r>
            <w:r w:rsidR="00224A83">
              <w:rPr>
                <w:color w:val="auto"/>
                <w:lang w:val="en-GB"/>
              </w:rPr>
              <w:fldChar w:fldCharType="separate"/>
            </w:r>
            <w:r w:rsidRPr="00757D36">
              <w:rPr>
                <w:color w:val="auto"/>
                <w:lang w:val="en-GB"/>
              </w:rPr>
              <w:fldChar w:fldCharType="end"/>
            </w:r>
            <w:r w:rsidR="007C1860" w:rsidRPr="00757D36">
              <w:rPr>
                <w:color w:val="1F497D" w:themeColor="text2"/>
                <w:lang w:val="en-GB"/>
              </w:rPr>
              <w:t xml:space="preserve"> </w:t>
            </w:r>
            <w:r w:rsidR="00C103A6" w:rsidRPr="00757D36">
              <w:rPr>
                <w:rFonts w:cs="Calibri"/>
                <w:color w:val="auto"/>
                <w:lang w:val="en-GB"/>
              </w:rPr>
              <w:t xml:space="preserve">There is a risk of UN personnel contracting and transmitting HIV and other sexually transmitted infections. </w:t>
            </w:r>
          </w:p>
          <w:p w14:paraId="71E71D58" w14:textId="5044099B" w:rsidR="00405118" w:rsidRPr="00757D36" w:rsidRDefault="007C1860" w:rsidP="00C103A6">
            <w:pPr>
              <w:autoSpaceDE w:val="0"/>
              <w:autoSpaceDN w:val="0"/>
              <w:adjustRightInd w:val="0"/>
              <w:spacing w:line="252" w:lineRule="auto"/>
              <w:rPr>
                <w:rFonts w:cs="Calibri"/>
                <w:color w:val="auto"/>
                <w:sz w:val="18"/>
                <w:szCs w:val="18"/>
                <w:lang w:val="en-GB"/>
              </w:rPr>
            </w:pPr>
            <w:r w:rsidRPr="00757D36">
              <w:rPr>
                <w:color w:val="auto"/>
                <w:lang w:val="en-GB"/>
              </w:rPr>
              <w:fldChar w:fldCharType="begin">
                <w:ffData>
                  <w:name w:val="Check10"/>
                  <w:enabled/>
                  <w:calcOnExit w:val="0"/>
                  <w:checkBox>
                    <w:sizeAuto/>
                    <w:default w:val="0"/>
                  </w:checkBox>
                </w:ffData>
              </w:fldChar>
            </w:r>
            <w:r w:rsidRPr="00757D36">
              <w:rPr>
                <w:color w:val="auto"/>
                <w:lang w:val="en-GB"/>
              </w:rPr>
              <w:instrText xml:space="preserve"> FORMCHECKBOX </w:instrText>
            </w:r>
            <w:r w:rsidR="00224A83">
              <w:rPr>
                <w:color w:val="auto"/>
                <w:lang w:val="en-GB"/>
              </w:rPr>
            </w:r>
            <w:r w:rsidR="00224A83">
              <w:rPr>
                <w:color w:val="auto"/>
                <w:lang w:val="en-GB"/>
              </w:rPr>
              <w:fldChar w:fldCharType="separate"/>
            </w:r>
            <w:r w:rsidRPr="00757D36">
              <w:rPr>
                <w:color w:val="auto"/>
                <w:lang w:val="en-GB"/>
              </w:rPr>
              <w:fldChar w:fldCharType="end"/>
            </w:r>
            <w:r w:rsidRPr="00757D36">
              <w:rPr>
                <w:color w:val="1F497D" w:themeColor="text2"/>
                <w:lang w:val="en-GB"/>
              </w:rPr>
              <w:t xml:space="preserve"> </w:t>
            </w:r>
            <w:r w:rsidR="00C103A6" w:rsidRPr="00757D36">
              <w:rPr>
                <w:rFonts w:cs="Calibri"/>
                <w:color w:val="auto"/>
                <w:lang w:val="en-GB"/>
              </w:rPr>
              <w:t>The relationship between the UN and the local community may improve</w:t>
            </w:r>
            <w:r w:rsidR="00C103A6" w:rsidRPr="00757D36">
              <w:rPr>
                <w:rFonts w:cs="Calibri"/>
                <w:color w:val="auto"/>
                <w:sz w:val="18"/>
                <w:szCs w:val="18"/>
                <w:lang w:val="en-GB"/>
              </w:rPr>
              <w:t>.</w:t>
            </w:r>
          </w:p>
          <w:p w14:paraId="484FE2D3" w14:textId="6DD75BC1" w:rsidR="00990A27" w:rsidRPr="00757D36" w:rsidRDefault="00990A27" w:rsidP="00990A27">
            <w:pPr>
              <w:autoSpaceDE w:val="0"/>
              <w:autoSpaceDN w:val="0"/>
              <w:adjustRightInd w:val="0"/>
              <w:rPr>
                <w:rFonts w:ascii="Microsoft Sans Serif" w:hAnsi="Microsoft Sans Serif" w:cs="Microsoft Sans Serif"/>
                <w:color w:val="auto"/>
                <w:lang w:val="en-GB"/>
              </w:rPr>
            </w:pPr>
            <w:r w:rsidRPr="00757D36">
              <w:rPr>
                <w:color w:val="auto"/>
                <w:lang w:val="en-GB"/>
              </w:rPr>
              <w:fldChar w:fldCharType="begin">
                <w:ffData>
                  <w:name w:val="Check10"/>
                  <w:enabled/>
                  <w:calcOnExit w:val="0"/>
                  <w:checkBox>
                    <w:sizeAuto/>
                    <w:default w:val="1"/>
                  </w:checkBox>
                </w:ffData>
              </w:fldChar>
            </w:r>
            <w:r w:rsidRPr="00757D36">
              <w:rPr>
                <w:color w:val="auto"/>
                <w:lang w:val="en-GB"/>
              </w:rPr>
              <w:instrText xml:space="preserve"> FORMCHECKBOX </w:instrText>
            </w:r>
            <w:r w:rsidR="00224A83">
              <w:rPr>
                <w:color w:val="auto"/>
                <w:lang w:val="en-GB"/>
              </w:rPr>
            </w:r>
            <w:r w:rsidR="00224A83">
              <w:rPr>
                <w:color w:val="auto"/>
                <w:lang w:val="en-GB"/>
              </w:rPr>
              <w:fldChar w:fldCharType="separate"/>
            </w:r>
            <w:r w:rsidRPr="00757D36">
              <w:rPr>
                <w:color w:val="auto"/>
                <w:lang w:val="en-GB"/>
              </w:rPr>
              <w:fldChar w:fldCharType="end"/>
            </w:r>
            <w:r w:rsidRPr="00757D36">
              <w:rPr>
                <w:color w:val="1F497D" w:themeColor="text2"/>
                <w:lang w:val="en-GB"/>
              </w:rPr>
              <w:t xml:space="preserve"> </w:t>
            </w:r>
            <w:del w:id="20" w:author="Melissa Laurent" w:date="2020-07-31T10:52:00Z">
              <w:r w:rsidRPr="00757D36" w:rsidDel="00A14559">
                <w:rPr>
                  <w:rFonts w:cs="Calibri"/>
                  <w:color w:val="auto"/>
                  <w:lang w:val="en-GB"/>
                </w:rPr>
                <w:delText xml:space="preserve">There is a risk of reprisals and physical attacks against </w:delText>
              </w:r>
            </w:del>
            <w:ins w:id="21" w:author="Melissa Laurent" w:date="2020-07-31T10:52:00Z">
              <w:r w:rsidR="00A14559">
                <w:rPr>
                  <w:rFonts w:cs="Calibri"/>
                  <w:color w:val="auto"/>
                  <w:lang w:val="en-GB"/>
                </w:rPr>
                <w:t>C</w:t>
              </w:r>
            </w:ins>
            <w:del w:id="22" w:author="Melissa Laurent" w:date="2020-07-31T10:52:00Z">
              <w:r w:rsidRPr="00757D36" w:rsidDel="00A14559">
                <w:rPr>
                  <w:rFonts w:cs="Calibri"/>
                  <w:color w:val="auto"/>
                  <w:lang w:val="en-GB"/>
                </w:rPr>
                <w:delText>c</w:delText>
              </w:r>
            </w:del>
            <w:r w:rsidRPr="00757D36">
              <w:rPr>
                <w:rFonts w:cs="Calibri"/>
                <w:color w:val="auto"/>
                <w:lang w:val="en-GB"/>
              </w:rPr>
              <w:t>olleagues of UN personnel who commit sexual exploitation and abuse</w:t>
            </w:r>
            <w:ins w:id="23" w:author="Melissa Laurent" w:date="2020-07-31T10:53:00Z">
              <w:r w:rsidR="00A14559">
                <w:rPr>
                  <w:rFonts w:cs="Calibri"/>
                  <w:color w:val="auto"/>
                  <w:lang w:val="en-GB"/>
                </w:rPr>
                <w:t xml:space="preserve"> may also be at risk of retaliation</w:t>
              </w:r>
            </w:ins>
            <w:r w:rsidRPr="00757D36">
              <w:rPr>
                <w:rFonts w:cs="Calibri"/>
                <w:color w:val="auto"/>
                <w:lang w:val="en-GB"/>
              </w:rPr>
              <w:t>.</w:t>
            </w:r>
          </w:p>
          <w:p w14:paraId="5D315327" w14:textId="77777777" w:rsidR="00990A27" w:rsidRPr="00757D36" w:rsidRDefault="00990A27" w:rsidP="00C103A6">
            <w:pPr>
              <w:autoSpaceDE w:val="0"/>
              <w:autoSpaceDN w:val="0"/>
              <w:adjustRightInd w:val="0"/>
              <w:spacing w:line="252" w:lineRule="auto"/>
              <w:rPr>
                <w:rFonts w:ascii="Microsoft Sans Serif" w:hAnsi="Microsoft Sans Serif" w:cs="Microsoft Sans Serif"/>
                <w:color w:val="auto"/>
                <w:sz w:val="17"/>
                <w:szCs w:val="17"/>
                <w:lang w:val="en-GB"/>
              </w:rPr>
            </w:pPr>
          </w:p>
          <w:p w14:paraId="720EBCCA" w14:textId="77777777" w:rsidR="00405118" w:rsidRPr="00757D36" w:rsidRDefault="00405118" w:rsidP="00405118">
            <w:pPr>
              <w:spacing w:before="0"/>
              <w:rPr>
                <w:b/>
                <w:bCs/>
                <w:color w:val="auto"/>
                <w:lang w:val="en-GB"/>
              </w:rPr>
            </w:pPr>
          </w:p>
          <w:p w14:paraId="44C3B3F9" w14:textId="2CE19698" w:rsidR="00405118" w:rsidRPr="00757D36" w:rsidRDefault="00405118" w:rsidP="00405118">
            <w:pPr>
              <w:spacing w:before="0"/>
              <w:rPr>
                <w:b/>
                <w:bCs/>
                <w:color w:val="auto"/>
                <w:lang w:val="en-GB"/>
              </w:rPr>
            </w:pPr>
            <w:r w:rsidRPr="00757D36">
              <w:rPr>
                <w:b/>
                <w:bCs/>
                <w:color w:val="auto"/>
                <w:lang w:val="en-GB"/>
              </w:rPr>
              <w:t>[Feedback]</w:t>
            </w:r>
          </w:p>
          <w:p w14:paraId="655B0BB9" w14:textId="77777777" w:rsidR="00364EED" w:rsidRPr="00757D36" w:rsidRDefault="00364EED" w:rsidP="00405118">
            <w:pPr>
              <w:spacing w:before="0"/>
              <w:rPr>
                <w:b/>
                <w:bCs/>
                <w:color w:val="auto"/>
                <w:lang w:val="en-GB"/>
              </w:rPr>
            </w:pPr>
          </w:p>
          <w:tbl>
            <w:tblPr>
              <w:tblStyle w:val="TableGrid"/>
              <w:tblW w:w="0" w:type="auto"/>
              <w:tblLayout w:type="fixed"/>
              <w:tblLook w:val="04A0" w:firstRow="1" w:lastRow="0" w:firstColumn="1" w:lastColumn="0" w:noHBand="0" w:noVBand="1"/>
            </w:tblPr>
            <w:tblGrid>
              <w:gridCol w:w="5867"/>
            </w:tblGrid>
            <w:tr w:rsidR="001B76FA" w:rsidRPr="00757D36" w14:paraId="28575CD7" w14:textId="77777777" w:rsidTr="001B76FA">
              <w:tc>
                <w:tcPr>
                  <w:tcW w:w="5867" w:type="dxa"/>
                </w:tcPr>
                <w:p w14:paraId="307B123B" w14:textId="77777777" w:rsidR="001B76FA" w:rsidRPr="00757D36" w:rsidRDefault="001B76FA" w:rsidP="000C4C8E">
                  <w:pPr>
                    <w:spacing w:before="0"/>
                    <w:rPr>
                      <w:rFonts w:cs="Calibri"/>
                      <w:lang w:val="en-GB"/>
                    </w:rPr>
                  </w:pPr>
                  <w:r w:rsidRPr="00757D36">
                    <w:rPr>
                      <w:rFonts w:cstheme="minorHAnsi"/>
                      <w:color w:val="auto"/>
                      <w:lang w:val="en-GB" w:eastAsia="en-CA"/>
                    </w:rPr>
                    <w:t xml:space="preserve">Good work. </w:t>
                  </w:r>
                  <w:r w:rsidRPr="00757D36">
                    <w:rPr>
                      <w:rFonts w:cs="Calibri"/>
                      <w:lang w:val="en-GB"/>
                    </w:rPr>
                    <w:t xml:space="preserve">Sexual exploitation and abuse by UN personnel </w:t>
                  </w:r>
                  <w:r w:rsidRPr="00757D36">
                    <w:rPr>
                      <w:rFonts w:cs="Calibri"/>
                      <w:i/>
                      <w:iCs/>
                      <w:lang w:val="en-GB"/>
                    </w:rPr>
                    <w:t>harms</w:t>
                  </w:r>
                  <w:r w:rsidRPr="00757D36">
                    <w:rPr>
                      <w:rFonts w:cs="Calibri"/>
                      <w:lang w:val="en-GB"/>
                    </w:rPr>
                    <w:t xml:space="preserve"> the relationship between the UN and the local community. It puts the health and safety of UN personnel and their colleagues at risk.</w:t>
                  </w:r>
                </w:p>
                <w:p w14:paraId="57425F85" w14:textId="7809F14D" w:rsidR="00915C91" w:rsidRPr="00757D36" w:rsidRDefault="00915C91" w:rsidP="000C4C8E">
                  <w:pPr>
                    <w:spacing w:before="0"/>
                    <w:rPr>
                      <w:rFonts w:cstheme="minorHAnsi"/>
                      <w:color w:val="auto"/>
                      <w:lang w:val="en-GB" w:eastAsia="en-CA"/>
                    </w:rPr>
                  </w:pPr>
                </w:p>
              </w:tc>
            </w:tr>
            <w:tr w:rsidR="001B76FA" w:rsidRPr="000C4C8E" w14:paraId="041C4D71" w14:textId="77777777" w:rsidTr="001B76FA">
              <w:tc>
                <w:tcPr>
                  <w:tcW w:w="5867" w:type="dxa"/>
                </w:tcPr>
                <w:p w14:paraId="04048B4C" w14:textId="77777777" w:rsidR="001B76FA" w:rsidRDefault="001B76FA" w:rsidP="000C4C8E">
                  <w:pPr>
                    <w:spacing w:before="0"/>
                    <w:rPr>
                      <w:rFonts w:cs="Calibri"/>
                      <w:lang w:val="en-GB"/>
                    </w:rPr>
                  </w:pPr>
                  <w:r w:rsidRPr="00757D36">
                    <w:rPr>
                      <w:rFonts w:cstheme="minorHAnsi"/>
                      <w:color w:val="auto"/>
                      <w:lang w:val="en-GB" w:eastAsia="en-CA"/>
                    </w:rPr>
                    <w:t xml:space="preserve">Not quite. </w:t>
                  </w:r>
                  <w:r w:rsidRPr="00757D36">
                    <w:rPr>
                      <w:rFonts w:cstheme="minorHAnsi"/>
                      <w:lang w:val="en-GB" w:eastAsia="en-CA"/>
                    </w:rPr>
                    <w:t>S</w:t>
                  </w:r>
                  <w:r w:rsidRPr="00757D36">
                    <w:rPr>
                      <w:rFonts w:cs="Calibri"/>
                      <w:lang w:val="en-GB"/>
                    </w:rPr>
                    <w:t xml:space="preserve">exual exploitation and abuse by UN personnel </w:t>
                  </w:r>
                  <w:r w:rsidRPr="00757D36">
                    <w:rPr>
                      <w:rFonts w:cs="Calibri"/>
                      <w:i/>
                      <w:iCs/>
                      <w:lang w:val="en-GB"/>
                    </w:rPr>
                    <w:t>harms</w:t>
                  </w:r>
                  <w:r w:rsidRPr="00757D36">
                    <w:rPr>
                      <w:rFonts w:cs="Calibri"/>
                      <w:lang w:val="en-GB"/>
                    </w:rPr>
                    <w:t xml:space="preserve"> the relationship between the UN and the local community. It puts the health and safety of UN personnel and their colleagues at risk.</w:t>
                  </w:r>
                </w:p>
                <w:p w14:paraId="2EEAE33C" w14:textId="7C7733A0" w:rsidR="00915C91" w:rsidRPr="000C4C8E" w:rsidRDefault="00915C91" w:rsidP="000C4C8E">
                  <w:pPr>
                    <w:spacing w:before="0"/>
                    <w:rPr>
                      <w:rFonts w:cstheme="minorHAnsi"/>
                      <w:color w:val="auto"/>
                      <w:lang w:val="en-GB" w:eastAsia="en-CA"/>
                    </w:rPr>
                  </w:pPr>
                </w:p>
              </w:tc>
            </w:tr>
          </w:tbl>
          <w:p w14:paraId="6D029EDD" w14:textId="3425673A" w:rsidR="00405118" w:rsidRPr="00782E3D" w:rsidRDefault="00405118" w:rsidP="00795DD4">
            <w:pPr>
              <w:rPr>
                <w:color w:val="auto"/>
                <w:lang w:val="en-GB"/>
              </w:rPr>
            </w:pPr>
          </w:p>
        </w:tc>
        <w:tc>
          <w:tcPr>
            <w:tcW w:w="1432" w:type="pct"/>
            <w:shd w:val="clear" w:color="auto" w:fill="auto"/>
            <w:vAlign w:val="center"/>
          </w:tcPr>
          <w:p w14:paraId="18957A73" w14:textId="454FE372" w:rsidR="00704B5F" w:rsidRPr="00782E3D" w:rsidRDefault="00704B5F" w:rsidP="00657F64">
            <w:pPr>
              <w:spacing w:before="0"/>
              <w:rPr>
                <w:lang w:val="en-GB"/>
              </w:rPr>
            </w:pPr>
          </w:p>
        </w:tc>
        <w:tc>
          <w:tcPr>
            <w:tcW w:w="447" w:type="pct"/>
          </w:tcPr>
          <w:p w14:paraId="3987527D" w14:textId="77777777" w:rsidR="00704B5F" w:rsidRPr="00782E3D" w:rsidRDefault="00704B5F" w:rsidP="00657F64">
            <w:pPr>
              <w:spacing w:before="0"/>
              <w:rPr>
                <w:lang w:val="en-GB"/>
              </w:rPr>
            </w:pPr>
          </w:p>
        </w:tc>
      </w:tr>
      <w:tr w:rsidR="00364EED" w:rsidRPr="00782E3D" w14:paraId="074B21CD" w14:textId="77777777" w:rsidTr="60DF3973">
        <w:trPr>
          <w:cantSplit/>
          <w:trHeight w:val="17"/>
        </w:trPr>
        <w:tc>
          <w:tcPr>
            <w:tcW w:w="285" w:type="pct"/>
            <w:shd w:val="clear" w:color="auto" w:fill="auto"/>
            <w:vAlign w:val="center"/>
          </w:tcPr>
          <w:p w14:paraId="7F555FA6" w14:textId="5047355F" w:rsidR="00364EED" w:rsidRPr="00782E3D" w:rsidRDefault="00364EED" w:rsidP="00364EED">
            <w:pPr>
              <w:spacing w:before="0"/>
              <w:jc w:val="center"/>
              <w:rPr>
                <w:lang w:val="en-GB"/>
              </w:rPr>
            </w:pPr>
            <w:r w:rsidRPr="00782E3D">
              <w:rPr>
                <w:lang w:val="en-GB"/>
              </w:rPr>
              <w:lastRenderedPageBreak/>
              <w:t>2.6</w:t>
            </w:r>
          </w:p>
        </w:tc>
        <w:tc>
          <w:tcPr>
            <w:tcW w:w="562" w:type="pct"/>
            <w:shd w:val="clear" w:color="auto" w:fill="auto"/>
            <w:vAlign w:val="center"/>
          </w:tcPr>
          <w:p w14:paraId="41E201EE" w14:textId="075C9758" w:rsidR="00B715B8" w:rsidRPr="00782E3D" w:rsidRDefault="00224A83" w:rsidP="00364EED">
            <w:pPr>
              <w:pStyle w:val="Normal2"/>
              <w:rPr>
                <w:lang w:val="en-GB"/>
              </w:rPr>
            </w:pPr>
            <w:sdt>
              <w:sdtPr>
                <w:rPr>
                  <w:lang w:val="en-GB"/>
                </w:rPr>
                <w:alias w:val="Type"/>
                <w:tag w:val="Type"/>
                <w:id w:val="752944950"/>
                <w:placeholder>
                  <w:docPart w:val="5733931E22A84BB18A8E7E247CA6F7BD"/>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B715B8" w:rsidRPr="00782E3D">
                  <w:rPr>
                    <w:lang w:val="en-GB"/>
                  </w:rPr>
                  <w:t>Text - Paragraph with Heading</w:t>
                </w:r>
              </w:sdtContent>
            </w:sdt>
          </w:p>
          <w:p w14:paraId="052E0295" w14:textId="77777777" w:rsidR="00B715B8" w:rsidRPr="00782E3D" w:rsidRDefault="00B715B8" w:rsidP="00364EED">
            <w:pPr>
              <w:pStyle w:val="Normal2"/>
              <w:rPr>
                <w:lang w:val="en-GB"/>
              </w:rPr>
            </w:pPr>
          </w:p>
          <w:p w14:paraId="09436755" w14:textId="62D423E0" w:rsidR="00364EED" w:rsidRPr="00782E3D" w:rsidRDefault="00224A83" w:rsidP="00364EED">
            <w:pPr>
              <w:pStyle w:val="Normal2"/>
              <w:rPr>
                <w:lang w:val="en-GB"/>
              </w:rPr>
            </w:pPr>
            <w:sdt>
              <w:sdtPr>
                <w:rPr>
                  <w:lang w:val="en-GB"/>
                </w:rPr>
                <w:alias w:val="Type"/>
                <w:tag w:val="Type"/>
                <w:id w:val="2122949624"/>
                <w:placeholder>
                  <w:docPart w:val="083CCD075B1B4979B64289B21F934F2B"/>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B715B8" w:rsidRPr="00782E3D">
                  <w:rPr>
                    <w:lang w:val="en-GB"/>
                  </w:rPr>
                  <w:t>Interactive - Timeline</w:t>
                </w:r>
              </w:sdtContent>
            </w:sdt>
          </w:p>
        </w:tc>
        <w:tc>
          <w:tcPr>
            <w:tcW w:w="2274" w:type="pct"/>
            <w:shd w:val="clear" w:color="auto" w:fill="auto"/>
            <w:vAlign w:val="center"/>
          </w:tcPr>
          <w:p w14:paraId="04A4FBF4" w14:textId="3E594682" w:rsidR="00022D68" w:rsidRPr="00782E3D" w:rsidRDefault="00022D68" w:rsidP="00364EED">
            <w:pPr>
              <w:rPr>
                <w:b/>
                <w:bCs/>
                <w:sz w:val="32"/>
                <w:szCs w:val="32"/>
                <w:lang w:val="en-GB"/>
              </w:rPr>
            </w:pPr>
            <w:r w:rsidRPr="00782E3D">
              <w:rPr>
                <w:b/>
                <w:bCs/>
                <w:sz w:val="32"/>
                <w:szCs w:val="32"/>
                <w:lang w:val="en-GB"/>
              </w:rPr>
              <w:t>Damage to the work of the UN</w:t>
            </w:r>
          </w:p>
          <w:p w14:paraId="01F2AF5D" w14:textId="27F21259" w:rsidR="00403002" w:rsidRPr="00782E3D" w:rsidRDefault="00403002" w:rsidP="00364EED">
            <w:pPr>
              <w:rPr>
                <w:b/>
                <w:bCs/>
                <w:sz w:val="32"/>
                <w:szCs w:val="32"/>
                <w:lang w:val="en-GB"/>
              </w:rPr>
            </w:pPr>
            <w:r w:rsidRPr="00782E3D">
              <w:rPr>
                <w:rFonts w:cs="Calibri"/>
                <w:lang w:val="en-GB"/>
              </w:rPr>
              <w:t>Sexual exploitation and abuse damage the work of the UN.</w:t>
            </w:r>
          </w:p>
          <w:p w14:paraId="230EA7FA" w14:textId="79B77D07" w:rsidR="00C05E60" w:rsidRPr="00782E3D" w:rsidRDefault="00C05E60" w:rsidP="00C05E60">
            <w:pPr>
              <w:rPr>
                <w:i/>
                <w:iCs/>
                <w:color w:val="1F497D" w:themeColor="text2"/>
                <w:lang w:val="en-GB"/>
              </w:rPr>
            </w:pPr>
          </w:p>
          <w:tbl>
            <w:tblPr>
              <w:tblStyle w:val="TableGrid"/>
              <w:tblW w:w="0" w:type="auto"/>
              <w:tblLayout w:type="fixed"/>
              <w:tblLook w:val="04A0" w:firstRow="1" w:lastRow="0" w:firstColumn="1" w:lastColumn="0" w:noHBand="0" w:noVBand="1"/>
            </w:tblPr>
            <w:tblGrid>
              <w:gridCol w:w="5687"/>
            </w:tblGrid>
            <w:tr w:rsidR="00860042" w:rsidRPr="00782E3D" w14:paraId="3813F4D5" w14:textId="77777777" w:rsidTr="60DF3973">
              <w:tc>
                <w:tcPr>
                  <w:tcW w:w="5687" w:type="dxa"/>
                </w:tcPr>
                <w:p w14:paraId="792BC32D" w14:textId="1C24307B" w:rsidR="00860042" w:rsidRPr="00782E3D" w:rsidRDefault="00860042" w:rsidP="00C05E60">
                  <w:pPr>
                    <w:rPr>
                      <w:b/>
                      <w:bCs/>
                      <w:lang w:val="en-GB"/>
                    </w:rPr>
                  </w:pPr>
                  <w:r w:rsidRPr="00782E3D">
                    <w:rPr>
                      <w:rFonts w:cs="Calibri"/>
                      <w:b/>
                      <w:bCs/>
                      <w:lang w:val="en-GB"/>
                    </w:rPr>
                    <w:t>Damage to the image and credibility of the UN</w:t>
                  </w:r>
                </w:p>
                <w:p w14:paraId="21418A70" w14:textId="77777777" w:rsidR="00860042" w:rsidRPr="00782E3D" w:rsidRDefault="00860042" w:rsidP="00C05E60">
                  <w:pPr>
                    <w:autoSpaceDE w:val="0"/>
                    <w:autoSpaceDN w:val="0"/>
                    <w:adjustRightInd w:val="0"/>
                    <w:rPr>
                      <w:rFonts w:cs="Calibri"/>
                      <w:lang w:val="en-GB"/>
                    </w:rPr>
                  </w:pPr>
                  <w:r w:rsidRPr="00782E3D">
                    <w:rPr>
                      <w:rFonts w:cs="Calibri"/>
                      <w:lang w:val="en-GB"/>
                    </w:rPr>
                    <w:t>Acts of sexual exploitation and abuse damage the image and credibility of the UN. This in turn undermines the ability of the UN to implement its mandate and do its work effectively.</w:t>
                  </w:r>
                </w:p>
                <w:p w14:paraId="5A8B965B" w14:textId="77777777" w:rsidR="00860042" w:rsidRPr="00782E3D" w:rsidRDefault="00860042" w:rsidP="00C05E60">
                  <w:pPr>
                    <w:rPr>
                      <w:lang w:val="en-GB"/>
                    </w:rPr>
                  </w:pPr>
                </w:p>
              </w:tc>
            </w:tr>
            <w:tr w:rsidR="00860042" w:rsidRPr="00782E3D" w14:paraId="66B1B14B" w14:textId="77777777" w:rsidTr="60DF3973">
              <w:tc>
                <w:tcPr>
                  <w:tcW w:w="5687" w:type="dxa"/>
                </w:tcPr>
                <w:p w14:paraId="6F32F5E2" w14:textId="6666D3D9" w:rsidR="00860042" w:rsidRPr="00782E3D" w:rsidRDefault="00860042" w:rsidP="00C05E60">
                  <w:pPr>
                    <w:autoSpaceDE w:val="0"/>
                    <w:autoSpaceDN w:val="0"/>
                    <w:adjustRightInd w:val="0"/>
                    <w:rPr>
                      <w:rFonts w:cs="Calibri"/>
                      <w:b/>
                      <w:bCs/>
                      <w:lang w:val="en-GB"/>
                    </w:rPr>
                  </w:pPr>
                  <w:r w:rsidRPr="00307752">
                    <w:rPr>
                      <w:rFonts w:cs="Calibri"/>
                      <w:b/>
                      <w:bCs/>
                      <w:lang w:val="en-GB"/>
                    </w:rPr>
                    <w:t>Undermining the UN</w:t>
                  </w:r>
                  <w:r w:rsidRPr="00782E3D">
                    <w:rPr>
                      <w:rFonts w:cs="Calibri"/>
                      <w:b/>
                      <w:bCs/>
                      <w:lang w:val="en-GB"/>
                    </w:rPr>
                    <w:t xml:space="preserve"> mandate to protect civilians</w:t>
                  </w:r>
                </w:p>
                <w:p w14:paraId="590BF509" w14:textId="11DA1329" w:rsidR="00860042" w:rsidRPr="00782E3D" w:rsidRDefault="00860042" w:rsidP="00C05E60">
                  <w:pPr>
                    <w:autoSpaceDE w:val="0"/>
                    <w:autoSpaceDN w:val="0"/>
                    <w:adjustRightInd w:val="0"/>
                    <w:rPr>
                      <w:rFonts w:ascii="Microsoft Sans Serif" w:hAnsi="Microsoft Sans Serif" w:cs="Microsoft Sans Serif"/>
                      <w:sz w:val="17"/>
                      <w:szCs w:val="17"/>
                      <w:lang w:val="en-GB"/>
                    </w:rPr>
                  </w:pPr>
                  <w:r w:rsidRPr="00782E3D">
                    <w:rPr>
                      <w:rFonts w:cs="Calibri"/>
                      <w:lang w:val="en-GB"/>
                    </w:rPr>
                    <w:t xml:space="preserve">For example, allegations of sexual exploitation and abuse by UN personnel have overshadowed the important work that some UN field missions are doing to bring peace and security. They have diverted management time and resources away from mandate implementation. In countries where the UN has a mandate to protect civilians, acts of sexual exploitation and abuse directly undermine this mandate. </w:t>
                  </w:r>
                </w:p>
                <w:p w14:paraId="0C9C63EA" w14:textId="77777777" w:rsidR="00860042" w:rsidRPr="00782E3D" w:rsidRDefault="00860042" w:rsidP="00C05E60">
                  <w:pPr>
                    <w:rPr>
                      <w:b/>
                      <w:lang w:val="en-GB"/>
                    </w:rPr>
                  </w:pPr>
                </w:p>
              </w:tc>
            </w:tr>
            <w:tr w:rsidR="00860042" w:rsidRPr="00782E3D" w14:paraId="698A0B86" w14:textId="77777777" w:rsidTr="60DF3973">
              <w:tc>
                <w:tcPr>
                  <w:tcW w:w="5687" w:type="dxa"/>
                </w:tcPr>
                <w:p w14:paraId="11FC5435" w14:textId="0F949959" w:rsidR="00860042" w:rsidRPr="00307752" w:rsidRDefault="00307752" w:rsidP="00C05E60">
                  <w:pPr>
                    <w:autoSpaceDE w:val="0"/>
                    <w:autoSpaceDN w:val="0"/>
                    <w:adjustRightInd w:val="0"/>
                    <w:rPr>
                      <w:rFonts w:cs="Calibri"/>
                      <w:b/>
                      <w:bCs/>
                      <w:lang w:val="en-GB"/>
                    </w:rPr>
                  </w:pPr>
                  <w:r>
                    <w:rPr>
                      <w:b/>
                      <w:bCs/>
                    </w:rPr>
                    <w:t>F</w:t>
                  </w:r>
                  <w:r w:rsidRPr="00307752">
                    <w:rPr>
                      <w:b/>
                      <w:bCs/>
                    </w:rPr>
                    <w:t>ueling human</w:t>
                  </w:r>
                  <w:r w:rsidRPr="00290BF2">
                    <w:rPr>
                      <w:b/>
                      <w:bCs/>
                    </w:rPr>
                    <w:t xml:space="preserve"> trafficking</w:t>
                  </w:r>
                </w:p>
                <w:p w14:paraId="085F7D0B" w14:textId="554C6748" w:rsidR="00860042" w:rsidRPr="00782E3D" w:rsidRDefault="00860042" w:rsidP="00C05E60">
                  <w:pPr>
                    <w:autoSpaceDE w:val="0"/>
                    <w:autoSpaceDN w:val="0"/>
                    <w:adjustRightInd w:val="0"/>
                    <w:rPr>
                      <w:rFonts w:cs="Calibri"/>
                      <w:lang w:val="en-GB"/>
                    </w:rPr>
                  </w:pPr>
                  <w:r w:rsidRPr="00782E3D">
                    <w:rPr>
                      <w:rFonts w:cs="Calibri"/>
                      <w:lang w:val="en-GB"/>
                    </w:rPr>
                    <w:t xml:space="preserve">In some countries, women </w:t>
                  </w:r>
                  <w:ins w:id="24" w:author="Melissa Laurent" w:date="2020-07-31T10:51:00Z">
                    <w:r w:rsidR="00A14559">
                      <w:rPr>
                        <w:rFonts w:cs="Calibri"/>
                        <w:lang w:val="en-GB"/>
                      </w:rPr>
                      <w:t xml:space="preserve">and children </w:t>
                    </w:r>
                  </w:ins>
                  <w:r w:rsidRPr="00782E3D">
                    <w:rPr>
                      <w:rFonts w:cs="Calibri"/>
                      <w:lang w:val="en-GB"/>
                    </w:rPr>
                    <w:t>have been trafficked and forced to work in the commercial sex industry. When UN personnel buy sex, this may fuel human trafficking</w:t>
                  </w:r>
                  <w:r w:rsidR="00157527">
                    <w:rPr>
                      <w:rFonts w:cs="Calibri"/>
                      <w:lang w:val="en-GB"/>
                    </w:rPr>
                    <w:t xml:space="preserve">, </w:t>
                  </w:r>
                  <w:r w:rsidRPr="00782E3D">
                    <w:rPr>
                      <w:rFonts w:cs="Calibri"/>
                      <w:lang w:val="en-GB"/>
                    </w:rPr>
                    <w:t>undermine the work of the UN and others in combating serious and organized crime.</w:t>
                  </w:r>
                </w:p>
                <w:p w14:paraId="41EAD8C0" w14:textId="77777777" w:rsidR="00860042" w:rsidRPr="00782E3D" w:rsidRDefault="00860042" w:rsidP="00C05E60">
                  <w:pPr>
                    <w:rPr>
                      <w:b/>
                      <w:lang w:val="en-GB"/>
                    </w:rPr>
                  </w:pPr>
                </w:p>
              </w:tc>
            </w:tr>
            <w:tr w:rsidR="00860042" w:rsidRPr="00782E3D" w14:paraId="563C74F2" w14:textId="77777777" w:rsidTr="60DF3973">
              <w:tc>
                <w:tcPr>
                  <w:tcW w:w="5687" w:type="dxa"/>
                </w:tcPr>
                <w:p w14:paraId="040C0737" w14:textId="44E4ABE1" w:rsidR="00860042" w:rsidRPr="00782E3D" w:rsidRDefault="00860042" w:rsidP="00C05E60">
                  <w:pPr>
                    <w:autoSpaceDE w:val="0"/>
                    <w:autoSpaceDN w:val="0"/>
                    <w:adjustRightInd w:val="0"/>
                    <w:rPr>
                      <w:rFonts w:cs="Calibri"/>
                      <w:b/>
                      <w:bCs/>
                      <w:lang w:val="en-GB"/>
                    </w:rPr>
                  </w:pPr>
                  <w:r w:rsidRPr="00782E3D">
                    <w:rPr>
                      <w:rFonts w:cs="Calibri"/>
                      <w:b/>
                      <w:bCs/>
                      <w:lang w:val="en-GB"/>
                    </w:rPr>
                    <w:t>Damaging support for the UN and its work</w:t>
                  </w:r>
                  <w:r w:rsidR="00601F00">
                    <w:rPr>
                      <w:rFonts w:cs="Calibri"/>
                      <w:b/>
                      <w:bCs/>
                      <w:lang w:val="en-GB"/>
                    </w:rPr>
                    <w:t xml:space="preserve"> </w:t>
                  </w:r>
                </w:p>
                <w:p w14:paraId="6E78E59F" w14:textId="6B1EFFC5" w:rsidR="00601F00" w:rsidRDefault="0FA90128" w:rsidP="00601F00">
                  <w:pPr>
                    <w:pStyle w:val="CommentText"/>
                  </w:pPr>
                  <w:r w:rsidRPr="60DF3973">
                    <w:rPr>
                      <w:rFonts w:cs="Calibri"/>
                      <w:lang w:val="en-GB"/>
                    </w:rPr>
                    <w:t>Acts of sexual exploitation and abuse by UN personnel</w:t>
                  </w:r>
                  <w:r w:rsidR="314A399A" w:rsidRPr="60DF3973">
                    <w:rPr>
                      <w:rFonts w:cs="Calibri"/>
                      <w:lang w:val="en-GB"/>
                    </w:rPr>
                    <w:t xml:space="preserve"> </w:t>
                  </w:r>
                  <w:r w:rsidR="00307752">
                    <w:t>and personnel of entities associated with the UN</w:t>
                  </w:r>
                  <w:r w:rsidR="314A399A" w:rsidRPr="60DF3973">
                    <w:rPr>
                      <w:rFonts w:cs="Calibri"/>
                      <w:lang w:val="en-GB"/>
                    </w:rPr>
                    <w:t xml:space="preserve"> severely</w:t>
                  </w:r>
                  <w:r w:rsidRPr="60DF3973">
                    <w:rPr>
                      <w:rFonts w:cs="Calibri"/>
                      <w:lang w:val="en-GB"/>
                    </w:rPr>
                    <w:t xml:space="preserve"> damage </w:t>
                  </w:r>
                  <w:r w:rsidR="3DC15314" w:rsidRPr="60DF3973">
                    <w:rPr>
                      <w:rFonts w:cs="Calibri"/>
                      <w:lang w:val="en-GB"/>
                    </w:rPr>
                    <w:t>the credibility of the UN and</w:t>
                  </w:r>
                  <w:r w:rsidR="721532CE" w:rsidRPr="60DF3973">
                    <w:rPr>
                      <w:rFonts w:cs="Calibri"/>
                      <w:lang w:val="en-GB"/>
                    </w:rPr>
                    <w:t xml:space="preserve"> the </w:t>
                  </w:r>
                  <w:r w:rsidRPr="60DF3973">
                    <w:rPr>
                      <w:rFonts w:cs="Calibri"/>
                      <w:lang w:val="en-GB"/>
                    </w:rPr>
                    <w:t xml:space="preserve">support </w:t>
                  </w:r>
                  <w:r w:rsidR="001A63F2">
                    <w:rPr>
                      <w:rFonts w:cs="Calibri"/>
                      <w:lang w:val="en-GB"/>
                    </w:rPr>
                    <w:t>for</w:t>
                  </w:r>
                  <w:r w:rsidR="032BF34A" w:rsidRPr="60DF3973">
                    <w:rPr>
                      <w:rFonts w:cs="Calibri"/>
                      <w:lang w:val="en-GB"/>
                    </w:rPr>
                    <w:t xml:space="preserve"> </w:t>
                  </w:r>
                  <w:r w:rsidR="22483671" w:rsidRPr="60DF3973">
                    <w:rPr>
                      <w:rFonts w:cs="Calibri"/>
                      <w:lang w:val="en-GB"/>
                    </w:rPr>
                    <w:t>it</w:t>
                  </w:r>
                  <w:r w:rsidR="3D59669F" w:rsidRPr="60DF3973">
                    <w:rPr>
                      <w:rFonts w:cs="Calibri"/>
                      <w:lang w:val="en-GB"/>
                    </w:rPr>
                    <w:t>s</w:t>
                  </w:r>
                  <w:r w:rsidR="22483671" w:rsidRPr="60DF3973">
                    <w:rPr>
                      <w:rFonts w:cs="Calibri"/>
                      <w:lang w:val="en-GB"/>
                    </w:rPr>
                    <w:t xml:space="preserve"> </w:t>
                  </w:r>
                  <w:r w:rsidRPr="60DF3973">
                    <w:rPr>
                      <w:rFonts w:cs="Calibri"/>
                      <w:lang w:val="en-GB"/>
                    </w:rPr>
                    <w:t xml:space="preserve">work. </w:t>
                  </w:r>
                </w:p>
                <w:p w14:paraId="13D1D78C" w14:textId="0E211027" w:rsidR="00860042" w:rsidRPr="006210E9" w:rsidRDefault="00860042" w:rsidP="00C05E60">
                  <w:pPr>
                    <w:autoSpaceDE w:val="0"/>
                    <w:autoSpaceDN w:val="0"/>
                    <w:adjustRightInd w:val="0"/>
                    <w:rPr>
                      <w:rFonts w:cs="Calibri"/>
                    </w:rPr>
                  </w:pPr>
                </w:p>
                <w:p w14:paraId="12FEDBA1" w14:textId="280F8DEE" w:rsidR="00860042" w:rsidRPr="00782E3D" w:rsidRDefault="00860042" w:rsidP="00C05E60">
                  <w:pPr>
                    <w:rPr>
                      <w:b/>
                      <w:lang w:val="en-GB"/>
                    </w:rPr>
                  </w:pPr>
                  <w:r w:rsidRPr="00782E3D">
                    <w:rPr>
                      <w:b/>
                      <w:lang w:val="en-GB"/>
                    </w:rPr>
                    <w:t xml:space="preserve"> </w:t>
                  </w:r>
                </w:p>
              </w:tc>
            </w:tr>
          </w:tbl>
          <w:p w14:paraId="79DFDD73" w14:textId="41DE0966" w:rsidR="009E7259" w:rsidRPr="00782E3D" w:rsidRDefault="009E7259" w:rsidP="00C05E60">
            <w:pPr>
              <w:autoSpaceDE w:val="0"/>
              <w:autoSpaceDN w:val="0"/>
              <w:adjustRightInd w:val="0"/>
              <w:rPr>
                <w:lang w:val="en-GB"/>
              </w:rPr>
            </w:pPr>
          </w:p>
        </w:tc>
        <w:tc>
          <w:tcPr>
            <w:tcW w:w="1432" w:type="pct"/>
            <w:shd w:val="clear" w:color="auto" w:fill="auto"/>
            <w:vAlign w:val="center"/>
          </w:tcPr>
          <w:p w14:paraId="1C3F801D" w14:textId="41F3B346" w:rsidR="00F768C9" w:rsidRPr="00782E3D" w:rsidRDefault="00F768C9" w:rsidP="00F768C9">
            <w:pPr>
              <w:rPr>
                <w:lang w:val="en-GB"/>
              </w:rPr>
            </w:pPr>
          </w:p>
        </w:tc>
        <w:tc>
          <w:tcPr>
            <w:tcW w:w="447" w:type="pct"/>
          </w:tcPr>
          <w:p w14:paraId="4B228B69" w14:textId="77777777" w:rsidR="00364EED" w:rsidRPr="00782E3D" w:rsidRDefault="00364EED" w:rsidP="00364EED">
            <w:pPr>
              <w:spacing w:before="0"/>
              <w:rPr>
                <w:lang w:val="en-GB"/>
              </w:rPr>
            </w:pPr>
          </w:p>
        </w:tc>
      </w:tr>
      <w:tr w:rsidR="00657F64" w:rsidRPr="00782E3D" w14:paraId="4B7A8D7A" w14:textId="77777777" w:rsidTr="60DF3973">
        <w:trPr>
          <w:cantSplit/>
          <w:trHeight w:val="17"/>
        </w:trPr>
        <w:tc>
          <w:tcPr>
            <w:tcW w:w="285" w:type="pct"/>
            <w:shd w:val="clear" w:color="auto" w:fill="auto"/>
            <w:vAlign w:val="center"/>
          </w:tcPr>
          <w:p w14:paraId="24D90557" w14:textId="169E0E1E" w:rsidR="00657F64" w:rsidRPr="00782E3D" w:rsidRDefault="009E7259" w:rsidP="00657F64">
            <w:pPr>
              <w:spacing w:before="0"/>
              <w:jc w:val="center"/>
              <w:rPr>
                <w:lang w:val="en-GB"/>
              </w:rPr>
            </w:pPr>
            <w:r w:rsidRPr="00782E3D">
              <w:rPr>
                <w:lang w:val="en-GB"/>
              </w:rPr>
              <w:lastRenderedPageBreak/>
              <w:t>2</w:t>
            </w:r>
            <w:r w:rsidR="00411E73" w:rsidRPr="00782E3D">
              <w:rPr>
                <w:lang w:val="en-GB"/>
              </w:rPr>
              <w:t>.</w:t>
            </w:r>
            <w:r w:rsidRPr="00782E3D">
              <w:rPr>
                <w:lang w:val="en-GB"/>
              </w:rPr>
              <w:t>7</w:t>
            </w:r>
          </w:p>
        </w:tc>
        <w:tc>
          <w:tcPr>
            <w:tcW w:w="562" w:type="pct"/>
            <w:shd w:val="clear" w:color="auto" w:fill="auto"/>
            <w:vAlign w:val="center"/>
          </w:tcPr>
          <w:p w14:paraId="34AEAA08" w14:textId="0EEE8991" w:rsidR="00657F64" w:rsidRPr="00782E3D" w:rsidRDefault="00657F64" w:rsidP="00375504">
            <w:pPr>
              <w:pStyle w:val="Normal2"/>
              <w:rPr>
                <w:lang w:val="en-GB"/>
              </w:rPr>
            </w:pPr>
            <w:r w:rsidRPr="00782E3D">
              <w:rPr>
                <w:lang w:val="en-GB"/>
              </w:rPr>
              <w:t xml:space="preserve"> </w:t>
            </w:r>
            <w:sdt>
              <w:sdtPr>
                <w:rPr>
                  <w:lang w:val="en-GB"/>
                </w:rPr>
                <w:alias w:val="Type"/>
                <w:tag w:val="Type"/>
                <w:id w:val="-1711643630"/>
                <w:placeholder>
                  <w:docPart w:val="D7F2B624F046484E8CB8631F304C3DA5"/>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4E26B4" w:rsidRPr="00782E3D">
                  <w:rPr>
                    <w:lang w:val="en-GB"/>
                  </w:rPr>
                  <w:t>Key Takeaways</w:t>
                </w:r>
              </w:sdtContent>
            </w:sdt>
          </w:p>
        </w:tc>
        <w:tc>
          <w:tcPr>
            <w:tcW w:w="2274" w:type="pct"/>
            <w:shd w:val="clear" w:color="auto" w:fill="auto"/>
            <w:vAlign w:val="center"/>
          </w:tcPr>
          <w:p w14:paraId="3DE7669A" w14:textId="515C03EB" w:rsidR="00657F64" w:rsidRPr="00757D36" w:rsidRDefault="00657F64" w:rsidP="00657F64">
            <w:pPr>
              <w:pStyle w:val="TextSubheading"/>
              <w:rPr>
                <w:lang w:val="en-GB"/>
              </w:rPr>
            </w:pPr>
            <w:r w:rsidRPr="00757D36">
              <w:rPr>
                <w:lang w:val="en-GB"/>
              </w:rPr>
              <w:t xml:space="preserve">Key </w:t>
            </w:r>
            <w:r w:rsidR="00AA7E2A" w:rsidRPr="00757D36">
              <w:rPr>
                <w:lang w:val="en-GB"/>
              </w:rPr>
              <w:t>t</w:t>
            </w:r>
            <w:r w:rsidRPr="00757D36">
              <w:rPr>
                <w:lang w:val="en-GB"/>
              </w:rPr>
              <w:t>akeaways</w:t>
            </w:r>
          </w:p>
          <w:p w14:paraId="6CD8181F" w14:textId="06AC4B8D" w:rsidR="00375504" w:rsidRPr="00757D36" w:rsidRDefault="00375504" w:rsidP="00541FC6">
            <w:pPr>
              <w:rPr>
                <w:lang w:val="en-GB"/>
              </w:rPr>
            </w:pPr>
            <w:r w:rsidRPr="00757D36">
              <w:rPr>
                <w:lang w:val="en-GB"/>
              </w:rPr>
              <w:t>You have reached the end of</w:t>
            </w:r>
            <w:r w:rsidR="00890874">
              <w:rPr>
                <w:lang w:val="en-GB"/>
              </w:rPr>
              <w:t xml:space="preserve"> this module</w:t>
            </w:r>
            <w:r w:rsidRPr="00757D36">
              <w:rPr>
                <w:lang w:val="en-GB"/>
              </w:rPr>
              <w:t>.</w:t>
            </w:r>
          </w:p>
          <w:p w14:paraId="48C6C9D4" w14:textId="5C60071B" w:rsidR="009D0F13" w:rsidRDefault="00380A2E" w:rsidP="00541FC6">
            <w:pPr>
              <w:rPr>
                <w:lang w:val="en-GB"/>
              </w:rPr>
            </w:pPr>
            <w:r w:rsidRPr="00757D36">
              <w:rPr>
                <w:lang w:val="en-GB"/>
              </w:rPr>
              <w:t>Here are some of the key takeaways</w:t>
            </w:r>
            <w:del w:id="25" w:author="Melissa Laurent" w:date="2020-07-31T10:51:00Z">
              <w:r w:rsidRPr="00757D36" w:rsidDel="00A14559">
                <w:rPr>
                  <w:lang w:val="en-GB"/>
                </w:rPr>
                <w:delText xml:space="preserve"> from this </w:delText>
              </w:r>
              <w:r w:rsidR="008C307F" w:rsidRPr="00757D36" w:rsidDel="00A14559">
                <w:rPr>
                  <w:lang w:val="en-GB"/>
                </w:rPr>
                <w:delText>module</w:delText>
              </w:r>
            </w:del>
            <w:r w:rsidR="00411E73" w:rsidRPr="00757D36">
              <w:rPr>
                <w:lang w:val="en-GB"/>
              </w:rPr>
              <w:t>:</w:t>
            </w:r>
          </w:p>
          <w:p w14:paraId="6AFD8C98" w14:textId="77777777" w:rsidR="00EC5C68" w:rsidRPr="00757D36" w:rsidRDefault="00EC5C68" w:rsidP="00541FC6">
            <w:pPr>
              <w:rPr>
                <w:lang w:val="en-GB"/>
              </w:rPr>
            </w:pPr>
          </w:p>
          <w:p w14:paraId="30186C96" w14:textId="1F4721CD" w:rsidR="00403002" w:rsidRPr="00757D36" w:rsidRDefault="00403002" w:rsidP="00403002">
            <w:pPr>
              <w:numPr>
                <w:ilvl w:val="0"/>
                <w:numId w:val="40"/>
              </w:numPr>
              <w:autoSpaceDE w:val="0"/>
              <w:autoSpaceDN w:val="0"/>
              <w:adjustRightInd w:val="0"/>
              <w:spacing w:before="0"/>
              <w:ind w:left="147" w:hanging="147"/>
              <w:rPr>
                <w:rFonts w:cs="Calibri"/>
                <w:lang w:val="en-GB"/>
              </w:rPr>
            </w:pPr>
            <w:r w:rsidRPr="00757D36">
              <w:rPr>
                <w:rFonts w:cs="Calibri"/>
                <w:lang w:val="en-GB"/>
              </w:rPr>
              <w:t>Sexual exploitation and abuse</w:t>
            </w:r>
            <w:r w:rsidR="00157527">
              <w:rPr>
                <w:rFonts w:cs="Calibri"/>
                <w:lang w:val="en-GB"/>
              </w:rPr>
              <w:t xml:space="preserve"> can</w:t>
            </w:r>
            <w:r w:rsidRPr="00757D36">
              <w:rPr>
                <w:rFonts w:cs="Calibri"/>
                <w:lang w:val="en-GB"/>
              </w:rPr>
              <w:t xml:space="preserve"> </w:t>
            </w:r>
            <w:r w:rsidR="172CD904" w:rsidRPr="00757D36">
              <w:rPr>
                <w:rFonts w:cs="Calibri"/>
                <w:lang w:val="en-GB"/>
              </w:rPr>
              <w:t>cause</w:t>
            </w:r>
            <w:r w:rsidRPr="00757D36">
              <w:rPr>
                <w:rFonts w:cs="Calibri"/>
                <w:lang w:val="en-GB"/>
              </w:rPr>
              <w:t xml:space="preserve"> physical, emotional, psychological and social harm</w:t>
            </w:r>
            <w:r w:rsidR="00157527">
              <w:rPr>
                <w:rFonts w:cs="Calibri"/>
                <w:lang w:val="en-GB"/>
              </w:rPr>
              <w:t xml:space="preserve"> </w:t>
            </w:r>
            <w:r w:rsidR="00157527" w:rsidRPr="00757D36">
              <w:rPr>
                <w:rFonts w:cs="Calibri"/>
                <w:lang w:val="en-GB"/>
              </w:rPr>
              <w:t>to victims</w:t>
            </w:r>
            <w:r w:rsidR="00157527">
              <w:rPr>
                <w:rFonts w:cs="Calibri"/>
                <w:lang w:val="en-GB"/>
              </w:rPr>
              <w:t xml:space="preserve"> such as </w:t>
            </w:r>
            <w:r w:rsidR="00157527" w:rsidRPr="00157527">
              <w:rPr>
                <w:rFonts w:cs="Calibri"/>
                <w:lang w:val="en-GB"/>
              </w:rPr>
              <w:t>be</w:t>
            </w:r>
            <w:r w:rsidR="00157527">
              <w:rPr>
                <w:rFonts w:cs="Calibri"/>
                <w:lang w:val="en-GB"/>
              </w:rPr>
              <w:t>ing</w:t>
            </w:r>
            <w:r w:rsidR="00157527" w:rsidRPr="00157527">
              <w:rPr>
                <w:rFonts w:cs="Calibri"/>
                <w:lang w:val="en-GB"/>
              </w:rPr>
              <w:t xml:space="preserve"> rejected or beaten by their families</w:t>
            </w:r>
            <w:r w:rsidRPr="00757D36">
              <w:rPr>
                <w:rFonts w:cs="Calibri"/>
                <w:lang w:val="en-GB"/>
              </w:rPr>
              <w:t xml:space="preserve">. </w:t>
            </w:r>
          </w:p>
          <w:p w14:paraId="1E997F25" w14:textId="1CB77191" w:rsidR="00403002" w:rsidRPr="00757D36" w:rsidRDefault="00403002" w:rsidP="60DF3973">
            <w:pPr>
              <w:numPr>
                <w:ilvl w:val="0"/>
                <w:numId w:val="40"/>
              </w:numPr>
              <w:autoSpaceDE w:val="0"/>
              <w:autoSpaceDN w:val="0"/>
              <w:adjustRightInd w:val="0"/>
              <w:spacing w:before="0"/>
              <w:ind w:left="147" w:hanging="147"/>
              <w:rPr>
                <w:lang w:val="en-GB"/>
              </w:rPr>
            </w:pPr>
            <w:r w:rsidRPr="00757D36">
              <w:rPr>
                <w:rFonts w:cs="Calibri"/>
                <w:lang w:val="en-GB"/>
              </w:rPr>
              <w:t xml:space="preserve">A child born as a result of sexual exploitation and abuse by UN personnel may face </w:t>
            </w:r>
            <w:r w:rsidR="0013054D" w:rsidRPr="00757D36">
              <w:rPr>
                <w:rFonts w:cs="Calibri"/>
                <w:lang w:val="en-GB"/>
              </w:rPr>
              <w:t>lifelong</w:t>
            </w:r>
            <w:r w:rsidRPr="00757D36">
              <w:rPr>
                <w:rFonts w:cs="Calibri"/>
                <w:lang w:val="en-GB"/>
              </w:rPr>
              <w:t xml:space="preserve"> disadvantage</w:t>
            </w:r>
            <w:r w:rsidR="00E75969" w:rsidRPr="00757D36">
              <w:rPr>
                <w:rFonts w:cs="Calibri"/>
                <w:lang w:val="en-GB"/>
              </w:rPr>
              <w:t>s</w:t>
            </w:r>
            <w:r w:rsidRPr="00757D36">
              <w:rPr>
                <w:rFonts w:cs="Calibri"/>
                <w:lang w:val="en-GB"/>
              </w:rPr>
              <w:t xml:space="preserve"> and discrimination. </w:t>
            </w:r>
          </w:p>
          <w:p w14:paraId="427CCCD3" w14:textId="32B2A849" w:rsidR="00403002" w:rsidRPr="00757D36" w:rsidRDefault="00403002" w:rsidP="00403002">
            <w:pPr>
              <w:numPr>
                <w:ilvl w:val="0"/>
                <w:numId w:val="40"/>
              </w:numPr>
              <w:autoSpaceDE w:val="0"/>
              <w:autoSpaceDN w:val="0"/>
              <w:adjustRightInd w:val="0"/>
              <w:spacing w:before="0"/>
              <w:ind w:left="147" w:hanging="147"/>
              <w:rPr>
                <w:rFonts w:cs="Calibri"/>
                <w:lang w:val="en-GB"/>
              </w:rPr>
            </w:pPr>
            <w:r w:rsidRPr="00757D36">
              <w:rPr>
                <w:rFonts w:cs="Calibri"/>
                <w:lang w:val="en-GB"/>
              </w:rPr>
              <w:t xml:space="preserve">UN personnel </w:t>
            </w:r>
            <w:r w:rsidR="0027763B" w:rsidRPr="00757D36">
              <w:rPr>
                <w:rFonts w:cs="Calibri"/>
                <w:lang w:val="en-GB"/>
              </w:rPr>
              <w:t>who commit</w:t>
            </w:r>
            <w:r w:rsidRPr="00757D36">
              <w:rPr>
                <w:rFonts w:cs="Calibri"/>
                <w:lang w:val="en-GB"/>
              </w:rPr>
              <w:t xml:space="preserve"> sexual exploitation and abuse will see their professional life suffer, they may </w:t>
            </w:r>
            <w:r w:rsidR="001A63F2" w:rsidRPr="00757D36">
              <w:rPr>
                <w:rFonts w:cs="Calibri"/>
                <w:lang w:val="en-GB"/>
              </w:rPr>
              <w:t>be prosecuted</w:t>
            </w:r>
            <w:r w:rsidRPr="00757D36">
              <w:rPr>
                <w:rFonts w:cs="Calibri"/>
                <w:lang w:val="en-GB"/>
              </w:rPr>
              <w:t xml:space="preserve">, their safety and health may be at risk and their personal life </w:t>
            </w:r>
            <w:r w:rsidR="3FD9436B" w:rsidRPr="00757D36">
              <w:rPr>
                <w:rFonts w:cs="Calibri"/>
                <w:lang w:val="en-GB"/>
              </w:rPr>
              <w:t>is likely to</w:t>
            </w:r>
            <w:r w:rsidRPr="00757D36">
              <w:rPr>
                <w:rFonts w:cs="Calibri"/>
                <w:lang w:val="en-GB"/>
              </w:rPr>
              <w:t xml:space="preserve"> suffer.</w:t>
            </w:r>
          </w:p>
          <w:p w14:paraId="48CA9611" w14:textId="77777777" w:rsidR="00403002" w:rsidRPr="00757D36" w:rsidRDefault="00403002" w:rsidP="00403002">
            <w:pPr>
              <w:numPr>
                <w:ilvl w:val="0"/>
                <w:numId w:val="40"/>
              </w:numPr>
              <w:autoSpaceDE w:val="0"/>
              <w:autoSpaceDN w:val="0"/>
              <w:adjustRightInd w:val="0"/>
              <w:spacing w:before="0"/>
              <w:ind w:left="147" w:hanging="147"/>
              <w:rPr>
                <w:rFonts w:ascii="Microsoft Sans Serif" w:hAnsi="Microsoft Sans Serif" w:cs="Microsoft Sans Serif"/>
                <w:lang w:val="en-GB"/>
              </w:rPr>
            </w:pPr>
            <w:r w:rsidRPr="00757D36">
              <w:rPr>
                <w:rFonts w:cs="Calibri"/>
                <w:lang w:val="en-GB"/>
              </w:rPr>
              <w:t>Acts of sexual exploitation and abuse damage the image and credibility of the UN, which in turn undermines the ability of the UN to implement its mandate.</w:t>
            </w:r>
          </w:p>
          <w:p w14:paraId="2BBDBD10" w14:textId="18C7A3E6" w:rsidR="00657F64" w:rsidRPr="00782E3D" w:rsidRDefault="00657F64" w:rsidP="00657F64">
            <w:pPr>
              <w:spacing w:before="0"/>
              <w:rPr>
                <w:lang w:val="en-GB"/>
              </w:rPr>
            </w:pPr>
          </w:p>
        </w:tc>
        <w:tc>
          <w:tcPr>
            <w:tcW w:w="1432" w:type="pct"/>
            <w:shd w:val="clear" w:color="auto" w:fill="auto"/>
            <w:vAlign w:val="center"/>
          </w:tcPr>
          <w:p w14:paraId="290AE595" w14:textId="2E3C083B" w:rsidR="00657F64" w:rsidRPr="00782E3D" w:rsidRDefault="00657F64" w:rsidP="00657F64">
            <w:pPr>
              <w:spacing w:before="0"/>
              <w:rPr>
                <w:lang w:val="en-GB"/>
              </w:rPr>
            </w:pPr>
          </w:p>
        </w:tc>
        <w:tc>
          <w:tcPr>
            <w:tcW w:w="447" w:type="pct"/>
          </w:tcPr>
          <w:p w14:paraId="221645A5" w14:textId="77777777" w:rsidR="00657F64" w:rsidRPr="00782E3D" w:rsidRDefault="00657F64" w:rsidP="00657F64">
            <w:pPr>
              <w:spacing w:before="0"/>
              <w:rPr>
                <w:lang w:val="en-GB"/>
              </w:rPr>
            </w:pPr>
          </w:p>
        </w:tc>
      </w:tr>
      <w:tr w:rsidR="00427FCC" w:rsidRPr="00782E3D" w14:paraId="26293865" w14:textId="77777777" w:rsidTr="60DF3973">
        <w:trPr>
          <w:cantSplit/>
          <w:trHeight w:val="17"/>
        </w:trPr>
        <w:tc>
          <w:tcPr>
            <w:tcW w:w="285" w:type="pct"/>
            <w:shd w:val="clear" w:color="auto" w:fill="auto"/>
            <w:vAlign w:val="center"/>
          </w:tcPr>
          <w:p w14:paraId="7D120067" w14:textId="5D16530E" w:rsidR="00427FCC" w:rsidRPr="00782E3D" w:rsidRDefault="00427FCC" w:rsidP="00427FCC">
            <w:pPr>
              <w:spacing w:before="0"/>
              <w:jc w:val="center"/>
              <w:rPr>
                <w:lang w:val="en-GB"/>
              </w:rPr>
            </w:pPr>
            <w:r>
              <w:rPr>
                <w:lang w:val="en-GB"/>
              </w:rPr>
              <w:t>2.8</w:t>
            </w:r>
          </w:p>
        </w:tc>
        <w:tc>
          <w:tcPr>
            <w:tcW w:w="562" w:type="pct"/>
            <w:shd w:val="clear" w:color="auto" w:fill="auto"/>
            <w:vAlign w:val="center"/>
          </w:tcPr>
          <w:p w14:paraId="36A67BFC" w14:textId="3669842B" w:rsidR="00427FCC" w:rsidRPr="00782E3D" w:rsidRDefault="00224A83" w:rsidP="00427FCC">
            <w:pPr>
              <w:pStyle w:val="Normal2"/>
              <w:rPr>
                <w:lang w:val="en-GB"/>
              </w:rPr>
            </w:pPr>
            <w:sdt>
              <w:sdtPr>
                <w:rPr>
                  <w:lang w:val="en-GB"/>
                </w:rPr>
                <w:alias w:val="Type"/>
                <w:tag w:val="Type"/>
                <w:id w:val="1097991486"/>
                <w:placeholder>
                  <w:docPart w:val="A8817E1526304DD5AC72414FC40BE951"/>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427FCC" w:rsidRPr="00DE1BDF">
                  <w:rPr>
                    <w:lang w:val="en-GB"/>
                  </w:rPr>
                  <w:t xml:space="preserve">Statement </w:t>
                </w:r>
              </w:sdtContent>
            </w:sdt>
          </w:p>
        </w:tc>
        <w:tc>
          <w:tcPr>
            <w:tcW w:w="2274" w:type="pct"/>
            <w:shd w:val="clear" w:color="auto" w:fill="auto"/>
            <w:vAlign w:val="center"/>
          </w:tcPr>
          <w:p w14:paraId="2BEF4319" w14:textId="645E2B5E" w:rsidR="00427FCC" w:rsidRPr="00427FCC" w:rsidRDefault="00427FCC" w:rsidP="00427FCC">
            <w:pPr>
              <w:pStyle w:val="TextSubheading"/>
              <w:rPr>
                <w:b w:val="0"/>
                <w:bCs w:val="0"/>
                <w:sz w:val="20"/>
                <w:lang w:val="en-GB"/>
              </w:rPr>
            </w:pPr>
            <w:r w:rsidRPr="00427FCC">
              <w:rPr>
                <w:rFonts w:ascii="Calibri" w:hAnsi="Calibri" w:cs="Calibri"/>
                <w:b w:val="0"/>
                <w:bCs w:val="0"/>
                <w:sz w:val="20"/>
                <w:lang w:val="en-CA" w:eastAsia="en-CA"/>
              </w:rPr>
              <w:t xml:space="preserve">You have reached the end of the module on </w:t>
            </w:r>
            <w:r w:rsidR="007128BB">
              <w:rPr>
                <w:rFonts w:ascii="Calibri" w:hAnsi="Calibri" w:cs="Calibri"/>
                <w:b w:val="0"/>
                <w:bCs w:val="0"/>
                <w:sz w:val="20"/>
                <w:lang w:val="en-CA" w:eastAsia="en-CA"/>
              </w:rPr>
              <w:t xml:space="preserve">the </w:t>
            </w:r>
            <w:r w:rsidRPr="005F766A">
              <w:rPr>
                <w:rFonts w:ascii="Calibri" w:hAnsi="Calibri" w:cs="Calibri"/>
                <w:b w:val="0"/>
                <w:bCs w:val="0"/>
                <w:sz w:val="20"/>
                <w:lang w:val="en-CA" w:eastAsia="en-CA"/>
              </w:rPr>
              <w:t xml:space="preserve">consequences of sexual exploitation and abuse. </w:t>
            </w:r>
            <w:r w:rsidRPr="00427FCC">
              <w:rPr>
                <w:rFonts w:ascii="Calibri" w:hAnsi="Calibri" w:cs="Calibri"/>
                <w:b w:val="0"/>
                <w:bCs w:val="0"/>
                <w:sz w:val="20"/>
                <w:lang w:val="en-CA" w:eastAsia="en-CA"/>
              </w:rPr>
              <w:t>You can now close the window and proceed to the next module. </w:t>
            </w:r>
            <w:r>
              <w:rPr>
                <w:rFonts w:ascii="Calibri" w:hAnsi="Calibri" w:cs="Calibri"/>
                <w:b w:val="0"/>
                <w:bCs w:val="0"/>
                <w:sz w:val="20"/>
                <w:lang w:val="en-CA" w:eastAsia="en-CA"/>
              </w:rPr>
              <w:t xml:space="preserve"> </w:t>
            </w:r>
          </w:p>
        </w:tc>
        <w:tc>
          <w:tcPr>
            <w:tcW w:w="1432" w:type="pct"/>
            <w:shd w:val="clear" w:color="auto" w:fill="auto"/>
            <w:vAlign w:val="center"/>
          </w:tcPr>
          <w:p w14:paraId="14EDD3AD" w14:textId="77777777" w:rsidR="00427FCC" w:rsidRPr="00782E3D" w:rsidRDefault="00427FCC" w:rsidP="00427FCC">
            <w:pPr>
              <w:spacing w:before="0"/>
              <w:rPr>
                <w:lang w:val="en-GB"/>
              </w:rPr>
            </w:pPr>
          </w:p>
        </w:tc>
        <w:tc>
          <w:tcPr>
            <w:tcW w:w="447" w:type="pct"/>
          </w:tcPr>
          <w:p w14:paraId="02DE532B" w14:textId="77777777" w:rsidR="00427FCC" w:rsidRPr="00782E3D" w:rsidRDefault="00427FCC" w:rsidP="00427FCC">
            <w:pPr>
              <w:spacing w:before="0"/>
              <w:rPr>
                <w:lang w:val="en-GB"/>
              </w:rPr>
            </w:pPr>
          </w:p>
        </w:tc>
      </w:tr>
    </w:tbl>
    <w:p w14:paraId="6F98BE4A" w14:textId="43A0628F" w:rsidR="001B2243" w:rsidRPr="00427FCC" w:rsidRDefault="001B2243" w:rsidP="007971E9">
      <w:pPr>
        <w:tabs>
          <w:tab w:val="left" w:pos="900"/>
        </w:tabs>
        <w:spacing w:before="0"/>
        <w:rPr>
          <w:b/>
          <w:lang w:val="en-CA"/>
        </w:rPr>
      </w:pPr>
    </w:p>
    <w:sectPr w:rsidR="001B2243" w:rsidRPr="00427FCC" w:rsidSect="00AA7CBB">
      <w:headerReference w:type="default" r:id="rId31"/>
      <w:footerReference w:type="default" r:id="rId32"/>
      <w:pgSz w:w="15840" w:h="12240" w:orient="landscape"/>
      <w:pgMar w:top="1276" w:right="1440" w:bottom="1134" w:left="992"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B25A0" w16cex:dateUtc="2020-06-22T16:41:00Z"/>
  <w16cex:commentExtensible w16cex:durableId="22848E2C" w16cex:dateUtc="2020-06-05T13:26:00Z"/>
  <w16cex:commentExtensible w16cex:durableId="7211A88B" w16cex:dateUtc="2020-05-04T15:25:00Z"/>
  <w16cex:commentExtensible w16cex:durableId="2275E803" w16cex:dateUtc="2020-05-25T10:45:00Z"/>
  <w16cex:commentExtensible w16cex:durableId="224C011E" w16cex:dateUtc="2020-04-23T15:57:00Z"/>
  <w16cex:commentExtensible w16cex:durableId="17BD405C" w16cex:dateUtc="2020-05-08T12:35:00Z"/>
  <w16cex:commentExtensible w16cex:durableId="2275F5D0" w16cex:dateUtc="2020-05-25T11:44:00Z"/>
  <w16cex:commentExtensible w16cex:durableId="22515FB3" w16cex:dateUtc="2020-04-27T17:42:00Z"/>
  <w16cex:commentExtensible w16cex:durableId="2275F648" w16cex:dateUtc="2020-05-25T11:46:00Z"/>
  <w16cex:commentExtensible w16cex:durableId="229748A2" w16cex:dateUtc="2020-06-19T18:22:00Z"/>
  <w16cex:commentExtensible w16cex:durableId="2275F694" w16cex:dateUtc="2020-05-25T11:47:00Z"/>
  <w16cex:commentExtensible w16cex:durableId="2275F822" w16cex:dateUtc="2020-05-25T11:54:00Z"/>
  <w16cex:commentExtensible w16cex:durableId="224C3DE2" w16cex:dateUtc="2020-04-23T20:16:00Z"/>
  <w16cex:commentExtensible w16cex:durableId="229749CD" w16cex:dateUtc="2020-06-19T18: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26BDD" w14:textId="77777777" w:rsidR="00286183" w:rsidRDefault="00286183" w:rsidP="005A39C9">
      <w:r>
        <w:separator/>
      </w:r>
    </w:p>
    <w:p w14:paraId="7670BB3F" w14:textId="77777777" w:rsidR="00286183" w:rsidRDefault="00286183"/>
    <w:p w14:paraId="5DCC6868" w14:textId="77777777" w:rsidR="00286183" w:rsidRDefault="00286183"/>
  </w:endnote>
  <w:endnote w:type="continuationSeparator" w:id="0">
    <w:p w14:paraId="52F3A389" w14:textId="77777777" w:rsidR="00286183" w:rsidRDefault="00286183" w:rsidP="005A39C9">
      <w:r>
        <w:continuationSeparator/>
      </w:r>
    </w:p>
    <w:p w14:paraId="67D5AE56" w14:textId="77777777" w:rsidR="00286183" w:rsidRDefault="00286183"/>
    <w:p w14:paraId="0B8E04D8" w14:textId="77777777" w:rsidR="00286183" w:rsidRDefault="002861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arsseit">
    <w:altName w:val="Times New Roman"/>
    <w:charset w:val="00"/>
    <w:family w:val="auto"/>
    <w:pitch w:val="variable"/>
    <w:sig w:usb0="A00000AF" w:usb1="5000204B" w:usb2="00000000" w:usb3="00000000" w:csb0="00000093"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Roboto">
    <w:altName w:val="Arial"/>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mp;quo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7254153"/>
      <w:docPartObj>
        <w:docPartGallery w:val="Page Numbers (Bottom of Page)"/>
        <w:docPartUnique/>
      </w:docPartObj>
    </w:sdtPr>
    <w:sdtEndPr>
      <w:rPr>
        <w:noProof/>
      </w:rPr>
    </w:sdtEndPr>
    <w:sdtContent>
      <w:p w14:paraId="3E291E84" w14:textId="094BE819" w:rsidR="00FF7261" w:rsidRDefault="00FF7261" w:rsidP="009029C9">
        <w:pPr>
          <w:pStyle w:val="Footer"/>
          <w:jc w:val="right"/>
        </w:pPr>
        <w:r>
          <w:fldChar w:fldCharType="begin"/>
        </w:r>
        <w:r>
          <w:instrText xml:space="preserve"> PAGE   \* MERGEFORMAT </w:instrText>
        </w:r>
        <w:r>
          <w:fldChar w:fldCharType="separate"/>
        </w:r>
        <w:r>
          <w:rPr>
            <w:noProof/>
          </w:rPr>
          <w:t>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9F8C43" w14:textId="77777777" w:rsidR="00286183" w:rsidRDefault="00286183" w:rsidP="005A39C9">
      <w:r>
        <w:separator/>
      </w:r>
    </w:p>
    <w:p w14:paraId="0CD4A642" w14:textId="77777777" w:rsidR="00286183" w:rsidRDefault="00286183"/>
    <w:p w14:paraId="54FAE321" w14:textId="77777777" w:rsidR="00286183" w:rsidRDefault="00286183"/>
  </w:footnote>
  <w:footnote w:type="continuationSeparator" w:id="0">
    <w:p w14:paraId="653E8657" w14:textId="77777777" w:rsidR="00286183" w:rsidRDefault="00286183" w:rsidP="005A39C9">
      <w:r>
        <w:continuationSeparator/>
      </w:r>
    </w:p>
    <w:p w14:paraId="2AB4A095" w14:textId="77777777" w:rsidR="00286183" w:rsidRDefault="00286183"/>
    <w:p w14:paraId="6E8139F6" w14:textId="77777777" w:rsidR="00286183" w:rsidRDefault="002861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ABE98" w14:textId="520F2729" w:rsidR="00FF7261" w:rsidRDefault="00FF7261" w:rsidP="00A96A69">
    <w:pPr>
      <w:pStyle w:val="Header"/>
      <w:spacing w:after="240"/>
    </w:pPr>
    <w:r>
      <w:rPr>
        <w:noProof/>
        <w:lang w:eastAsia="en-US"/>
      </w:rPr>
      <w:drawing>
        <wp:anchor distT="0" distB="0" distL="114300" distR="114300" simplePos="0" relativeHeight="251676672" behindDoc="0" locked="0" layoutInCell="1" allowOverlap="1" wp14:anchorId="1EDEFC9D" wp14:editId="6B8DC59C">
          <wp:simplePos x="0" y="0"/>
          <wp:positionH relativeFrom="column">
            <wp:posOffset>7628255</wp:posOffset>
          </wp:positionH>
          <wp:positionV relativeFrom="paragraph">
            <wp:posOffset>-221615</wp:posOffset>
          </wp:positionV>
          <wp:extent cx="942975" cy="304800"/>
          <wp:effectExtent l="19050" t="0" r="9525" b="0"/>
          <wp:wrapNone/>
          <wp:docPr id="1" name="Image 2" descr="Ellicom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Ellicom_logo"/>
                  <pic:cNvPicPr>
                    <a:picLocks noChangeAspect="1" noChangeArrowheads="1"/>
                  </pic:cNvPicPr>
                </pic:nvPicPr>
                <pic:blipFill>
                  <a:blip r:embed="rId1"/>
                  <a:srcRect/>
                  <a:stretch>
                    <a:fillRect/>
                  </a:stretch>
                </pic:blipFill>
                <pic:spPr bwMode="auto">
                  <a:xfrm>
                    <a:off x="0" y="0"/>
                    <a:ext cx="942975" cy="304800"/>
                  </a:xfrm>
                  <a:prstGeom prst="rect">
                    <a:avLst/>
                  </a:prstGeom>
                  <a:noFill/>
                  <a:ln w="9525">
                    <a:noFill/>
                    <a:miter lim="800000"/>
                    <a:headEnd/>
                    <a:tailEnd/>
                  </a:ln>
                </pic:spPr>
              </pic:pic>
            </a:graphicData>
          </a:graphic>
        </wp:anchor>
      </w:drawing>
    </w:r>
    <w:r w:rsidR="60DF3973">
      <w:t xml:space="preserve">STORYBOARD |Project </w:t>
    </w:r>
    <w:r w:rsidR="60DF3973" w:rsidRPr="0009159B">
      <w:t>1</w:t>
    </w:r>
    <w:r w:rsidR="60DF3973">
      <w:t>9</w:t>
    </w:r>
    <w:r w:rsidR="60DF3973" w:rsidRPr="0009159B">
      <w:t>-</w:t>
    </w:r>
    <w:r w:rsidR="60DF3973">
      <w:t>241973 | UNICEF – PSEA |</w:t>
    </w:r>
    <w:r w:rsidR="60DF3973" w:rsidRPr="00AA137F">
      <w:rPr>
        <w:color w:val="1F497D" w:themeColor="text2"/>
        <w:sz w:val="18"/>
        <w:szCs w:val="18"/>
      </w:rPr>
      <w:t xml:space="preserve"> </w:t>
    </w:r>
    <w:r w:rsidR="60DF3973" w:rsidRPr="006210E9">
      <w:rPr>
        <w:color w:val="auto"/>
        <w:sz w:val="18"/>
        <w:szCs w:val="18"/>
      </w:rPr>
      <w:t xml:space="preserve">Module 3 - </w:t>
    </w:r>
    <w:r w:rsidR="60DF3973" w:rsidRPr="00AA137F">
      <w:rPr>
        <w:color w:val="auto"/>
        <w:sz w:val="18"/>
        <w:szCs w:val="18"/>
      </w:rPr>
      <w:t>Consequences of Sexual Exploitation and Abuse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5pt;height:8.25pt" o:bullet="t">
        <v:imagedata r:id="rId1" o:title="bullet1"/>
      </v:shape>
    </w:pict>
  </w:numPicBullet>
  <w:abstractNum w:abstractNumId="0" w15:restartNumberingAfterBreak="0">
    <w:nsid w:val="FFFFFF80"/>
    <w:multiLevelType w:val="singleLevel"/>
    <w:tmpl w:val="69D0B3BC"/>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9"/>
    <w:multiLevelType w:val="singleLevel"/>
    <w:tmpl w:val="4E9AE112"/>
    <w:lvl w:ilvl="0">
      <w:start w:val="1"/>
      <w:numFmt w:val="bullet"/>
      <w:pStyle w:val="ListBullet"/>
      <w:lvlText w:val=""/>
      <w:lvlPicBulletId w:val="0"/>
      <w:lvlJc w:val="left"/>
      <w:pPr>
        <w:tabs>
          <w:tab w:val="num" w:pos="-481"/>
        </w:tabs>
        <w:ind w:left="-481" w:hanging="360"/>
      </w:pPr>
      <w:rPr>
        <w:rFonts w:ascii="Symbol" w:hAnsi="Symbol" w:hint="default"/>
      </w:rPr>
    </w:lvl>
  </w:abstractNum>
  <w:abstractNum w:abstractNumId="2" w15:restartNumberingAfterBreak="0">
    <w:nsid w:val="FFFFFFFE"/>
    <w:multiLevelType w:val="singleLevel"/>
    <w:tmpl w:val="86AC09B4"/>
    <w:lvl w:ilvl="0">
      <w:numFmt w:val="bullet"/>
      <w:lvlText w:val="*"/>
      <w:lvlJc w:val="left"/>
    </w:lvl>
  </w:abstractNum>
  <w:abstractNum w:abstractNumId="3" w15:restartNumberingAfterBreak="0">
    <w:nsid w:val="014B5B33"/>
    <w:multiLevelType w:val="hybridMultilevel"/>
    <w:tmpl w:val="0E5E9A8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15:restartNumberingAfterBreak="0">
    <w:nsid w:val="02E23931"/>
    <w:multiLevelType w:val="multilevel"/>
    <w:tmpl w:val="57EC921E"/>
    <w:lvl w:ilvl="0">
      <w:start w:val="1"/>
      <w:numFmt w:val="bullet"/>
      <w:lvlText w:val=""/>
      <w:lvlJc w:val="left"/>
      <w:pPr>
        <w:ind w:left="720" w:hanging="360"/>
      </w:pPr>
      <w:rPr>
        <w:rFonts w:ascii="Wingdings" w:hAnsi="Wingdings" w:hint="default"/>
      </w:rPr>
    </w:lvl>
    <w:lvl w:ilvl="1">
      <w:start w:val="1"/>
      <w:numFmt w:val="bullet"/>
      <w:lvlText w:val="□"/>
      <w:lvlJc w:val="left"/>
      <w:pPr>
        <w:ind w:left="1152" w:hanging="432"/>
      </w:pPr>
      <w:rPr>
        <w:rFonts w:ascii="Calibri" w:hAnsi="Calibri" w:hint="default"/>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 w15:restartNumberingAfterBreak="0">
    <w:nsid w:val="0B846F3F"/>
    <w:multiLevelType w:val="hybridMultilevel"/>
    <w:tmpl w:val="32684B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0CFE2B80"/>
    <w:multiLevelType w:val="hybridMultilevel"/>
    <w:tmpl w:val="230A98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0D6B06CF"/>
    <w:multiLevelType w:val="hybridMultilevel"/>
    <w:tmpl w:val="3E78E4E2"/>
    <w:lvl w:ilvl="0" w:tplc="699A98DC">
      <w:start w:val="1"/>
      <w:numFmt w:val="decimal"/>
      <w:pStyle w:val="Numbered"/>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8" w15:restartNumberingAfterBreak="0">
    <w:nsid w:val="134859EB"/>
    <w:multiLevelType w:val="hybridMultilevel"/>
    <w:tmpl w:val="DAF2FD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6B47E7"/>
    <w:multiLevelType w:val="hybridMultilevel"/>
    <w:tmpl w:val="296EA536"/>
    <w:lvl w:ilvl="0" w:tplc="8E9EEED4">
      <w:start w:val="1"/>
      <w:numFmt w:val="bullet"/>
      <w:pStyle w:val="Action"/>
      <w:lvlText w:val="→"/>
      <w:lvlJc w:val="left"/>
      <w:pPr>
        <w:ind w:left="720" w:hanging="360"/>
      </w:pPr>
      <w:rPr>
        <w:rFonts w:ascii="Calibri" w:hAnsi="Calibri" w:hint="default"/>
        <w:sz w:val="2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191D10D6"/>
    <w:multiLevelType w:val="hybridMultilevel"/>
    <w:tmpl w:val="02025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8232C1"/>
    <w:multiLevelType w:val="hybridMultilevel"/>
    <w:tmpl w:val="A2C029BA"/>
    <w:lvl w:ilvl="0" w:tplc="10090001">
      <w:start w:val="1"/>
      <w:numFmt w:val="bullet"/>
      <w:lvlText w:val=""/>
      <w:lvlJc w:val="left"/>
      <w:pPr>
        <w:ind w:left="720" w:hanging="360"/>
      </w:pPr>
      <w:rPr>
        <w:rFonts w:ascii="Symbol" w:hAnsi="Symbol" w:cs="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cs="Wingdings" w:hint="default"/>
      </w:rPr>
    </w:lvl>
    <w:lvl w:ilvl="3" w:tplc="10090001" w:tentative="1">
      <w:start w:val="1"/>
      <w:numFmt w:val="bullet"/>
      <w:lvlText w:val=""/>
      <w:lvlJc w:val="left"/>
      <w:pPr>
        <w:ind w:left="2880" w:hanging="360"/>
      </w:pPr>
      <w:rPr>
        <w:rFonts w:ascii="Symbol" w:hAnsi="Symbol" w:cs="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cs="Wingdings" w:hint="default"/>
      </w:rPr>
    </w:lvl>
    <w:lvl w:ilvl="6" w:tplc="10090001" w:tentative="1">
      <w:start w:val="1"/>
      <w:numFmt w:val="bullet"/>
      <w:lvlText w:val=""/>
      <w:lvlJc w:val="left"/>
      <w:pPr>
        <w:ind w:left="5040" w:hanging="360"/>
      </w:pPr>
      <w:rPr>
        <w:rFonts w:ascii="Symbol" w:hAnsi="Symbol" w:cs="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49C2B53"/>
    <w:multiLevelType w:val="hybridMultilevel"/>
    <w:tmpl w:val="A4EC64B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15:restartNumberingAfterBreak="0">
    <w:nsid w:val="29F56678"/>
    <w:multiLevelType w:val="hybridMultilevel"/>
    <w:tmpl w:val="972867D4"/>
    <w:lvl w:ilvl="0" w:tplc="51ACC28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2F7436C2"/>
    <w:multiLevelType w:val="hybridMultilevel"/>
    <w:tmpl w:val="F7A4F304"/>
    <w:lvl w:ilvl="0" w:tplc="10090001">
      <w:start w:val="1"/>
      <w:numFmt w:val="bullet"/>
      <w:lvlText w:val=""/>
      <w:lvlJc w:val="left"/>
      <w:pPr>
        <w:ind w:left="720" w:hanging="360"/>
      </w:pPr>
      <w:rPr>
        <w:rFonts w:ascii="Symbol" w:hAnsi="Symbol" w:cs="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cs="Wingdings" w:hint="default"/>
      </w:rPr>
    </w:lvl>
    <w:lvl w:ilvl="3" w:tplc="10090001" w:tentative="1">
      <w:start w:val="1"/>
      <w:numFmt w:val="bullet"/>
      <w:lvlText w:val=""/>
      <w:lvlJc w:val="left"/>
      <w:pPr>
        <w:ind w:left="2880" w:hanging="360"/>
      </w:pPr>
      <w:rPr>
        <w:rFonts w:ascii="Symbol" w:hAnsi="Symbol" w:cs="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cs="Wingdings" w:hint="default"/>
      </w:rPr>
    </w:lvl>
    <w:lvl w:ilvl="6" w:tplc="10090001" w:tentative="1">
      <w:start w:val="1"/>
      <w:numFmt w:val="bullet"/>
      <w:lvlText w:val=""/>
      <w:lvlJc w:val="left"/>
      <w:pPr>
        <w:ind w:left="5040" w:hanging="360"/>
      </w:pPr>
      <w:rPr>
        <w:rFonts w:ascii="Symbol" w:hAnsi="Symbol" w:cs="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328255F2"/>
    <w:multiLevelType w:val="hybridMultilevel"/>
    <w:tmpl w:val="F4EE01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32937AE6"/>
    <w:multiLevelType w:val="hybridMultilevel"/>
    <w:tmpl w:val="31387F8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63251ED"/>
    <w:multiLevelType w:val="hybridMultilevel"/>
    <w:tmpl w:val="D27A35E8"/>
    <w:lvl w:ilvl="0" w:tplc="1CC4DEF0">
      <w:start w:val="1"/>
      <w:numFmt w:val="bullet"/>
      <w:lvlText w:val="-"/>
      <w:lvlJc w:val="left"/>
      <w:pPr>
        <w:ind w:left="720" w:hanging="360"/>
      </w:pPr>
      <w:rPr>
        <w:rFonts w:ascii="Calibri" w:eastAsia="Times New Roman" w:hAnsi="Calibri" w:cs="Calibri"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38D04696"/>
    <w:multiLevelType w:val="hybridMultilevel"/>
    <w:tmpl w:val="795E9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721A85"/>
    <w:multiLevelType w:val="hybridMultilevel"/>
    <w:tmpl w:val="68C0F4EA"/>
    <w:lvl w:ilvl="0" w:tplc="1CC4DEF0">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3EBE4897"/>
    <w:multiLevelType w:val="hybridMultilevel"/>
    <w:tmpl w:val="232EF6A2"/>
    <w:lvl w:ilvl="0" w:tplc="3B84B5E8">
      <w:start w:val="1"/>
      <w:numFmt w:val="decimal"/>
      <w:lvlText w:val="(%1)"/>
      <w:lvlJc w:val="left"/>
      <w:pPr>
        <w:ind w:left="720" w:hanging="360"/>
      </w:pPr>
      <w:rPr>
        <w:rFonts w:asciiTheme="minorHAnsi" w:eastAsia="Times New Roman" w:hAnsiTheme="minorHAnsi" w:cs="Times New Roman"/>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418B2C09"/>
    <w:multiLevelType w:val="hybridMultilevel"/>
    <w:tmpl w:val="972867D4"/>
    <w:lvl w:ilvl="0" w:tplc="51ACC28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45215483"/>
    <w:multiLevelType w:val="hybridMultilevel"/>
    <w:tmpl w:val="C7A6B9A4"/>
    <w:lvl w:ilvl="0" w:tplc="040C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45AB750E"/>
    <w:multiLevelType w:val="hybridMultilevel"/>
    <w:tmpl w:val="F9D88C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615730"/>
    <w:multiLevelType w:val="hybridMultilevel"/>
    <w:tmpl w:val="250A5E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A65F26"/>
    <w:multiLevelType w:val="hybridMultilevel"/>
    <w:tmpl w:val="032033B2"/>
    <w:lvl w:ilvl="0" w:tplc="040C0001">
      <w:start w:val="1"/>
      <w:numFmt w:val="bullet"/>
      <w:lvlText w:val=""/>
      <w:lvlJc w:val="left"/>
      <w:pPr>
        <w:ind w:left="756" w:hanging="360"/>
      </w:pPr>
      <w:rPr>
        <w:rFonts w:ascii="Symbol" w:hAnsi="Symbol" w:hint="default"/>
      </w:rPr>
    </w:lvl>
    <w:lvl w:ilvl="1" w:tplc="040C0003" w:tentative="1">
      <w:start w:val="1"/>
      <w:numFmt w:val="bullet"/>
      <w:lvlText w:val="o"/>
      <w:lvlJc w:val="left"/>
      <w:pPr>
        <w:ind w:left="1476" w:hanging="360"/>
      </w:pPr>
      <w:rPr>
        <w:rFonts w:ascii="Courier New" w:hAnsi="Courier New" w:cs="Courier New" w:hint="default"/>
      </w:rPr>
    </w:lvl>
    <w:lvl w:ilvl="2" w:tplc="040C0005" w:tentative="1">
      <w:start w:val="1"/>
      <w:numFmt w:val="bullet"/>
      <w:lvlText w:val=""/>
      <w:lvlJc w:val="left"/>
      <w:pPr>
        <w:ind w:left="2196" w:hanging="360"/>
      </w:pPr>
      <w:rPr>
        <w:rFonts w:ascii="Wingdings" w:hAnsi="Wingdings" w:hint="default"/>
      </w:rPr>
    </w:lvl>
    <w:lvl w:ilvl="3" w:tplc="040C0001" w:tentative="1">
      <w:start w:val="1"/>
      <w:numFmt w:val="bullet"/>
      <w:lvlText w:val=""/>
      <w:lvlJc w:val="left"/>
      <w:pPr>
        <w:ind w:left="2916" w:hanging="360"/>
      </w:pPr>
      <w:rPr>
        <w:rFonts w:ascii="Symbol" w:hAnsi="Symbol" w:hint="default"/>
      </w:rPr>
    </w:lvl>
    <w:lvl w:ilvl="4" w:tplc="040C0003" w:tentative="1">
      <w:start w:val="1"/>
      <w:numFmt w:val="bullet"/>
      <w:lvlText w:val="o"/>
      <w:lvlJc w:val="left"/>
      <w:pPr>
        <w:ind w:left="3636" w:hanging="360"/>
      </w:pPr>
      <w:rPr>
        <w:rFonts w:ascii="Courier New" w:hAnsi="Courier New" w:cs="Courier New" w:hint="default"/>
      </w:rPr>
    </w:lvl>
    <w:lvl w:ilvl="5" w:tplc="040C0005" w:tentative="1">
      <w:start w:val="1"/>
      <w:numFmt w:val="bullet"/>
      <w:lvlText w:val=""/>
      <w:lvlJc w:val="left"/>
      <w:pPr>
        <w:ind w:left="4356" w:hanging="360"/>
      </w:pPr>
      <w:rPr>
        <w:rFonts w:ascii="Wingdings" w:hAnsi="Wingdings" w:hint="default"/>
      </w:rPr>
    </w:lvl>
    <w:lvl w:ilvl="6" w:tplc="040C0001" w:tentative="1">
      <w:start w:val="1"/>
      <w:numFmt w:val="bullet"/>
      <w:lvlText w:val=""/>
      <w:lvlJc w:val="left"/>
      <w:pPr>
        <w:ind w:left="5076" w:hanging="360"/>
      </w:pPr>
      <w:rPr>
        <w:rFonts w:ascii="Symbol" w:hAnsi="Symbol" w:hint="default"/>
      </w:rPr>
    </w:lvl>
    <w:lvl w:ilvl="7" w:tplc="040C0003" w:tentative="1">
      <w:start w:val="1"/>
      <w:numFmt w:val="bullet"/>
      <w:lvlText w:val="o"/>
      <w:lvlJc w:val="left"/>
      <w:pPr>
        <w:ind w:left="5796" w:hanging="360"/>
      </w:pPr>
      <w:rPr>
        <w:rFonts w:ascii="Courier New" w:hAnsi="Courier New" w:cs="Courier New" w:hint="default"/>
      </w:rPr>
    </w:lvl>
    <w:lvl w:ilvl="8" w:tplc="040C0005" w:tentative="1">
      <w:start w:val="1"/>
      <w:numFmt w:val="bullet"/>
      <w:lvlText w:val=""/>
      <w:lvlJc w:val="left"/>
      <w:pPr>
        <w:ind w:left="6516" w:hanging="360"/>
      </w:pPr>
      <w:rPr>
        <w:rFonts w:ascii="Wingdings" w:hAnsi="Wingdings" w:hint="default"/>
      </w:rPr>
    </w:lvl>
  </w:abstractNum>
  <w:abstractNum w:abstractNumId="26" w15:restartNumberingAfterBreak="0">
    <w:nsid w:val="4E8160A0"/>
    <w:multiLevelType w:val="hybridMultilevel"/>
    <w:tmpl w:val="605E6D9C"/>
    <w:lvl w:ilvl="0" w:tplc="04090001">
      <w:start w:val="1"/>
      <w:numFmt w:val="bullet"/>
      <w:lvlText w:val=""/>
      <w:lvlJc w:val="left"/>
      <w:pPr>
        <w:ind w:left="764" w:hanging="360"/>
      </w:pPr>
      <w:rPr>
        <w:rFonts w:ascii="Symbol" w:hAnsi="Symbol" w:cs="Symbol" w:hint="default"/>
      </w:rPr>
    </w:lvl>
    <w:lvl w:ilvl="1" w:tplc="04090003" w:tentative="1">
      <w:start w:val="1"/>
      <w:numFmt w:val="bullet"/>
      <w:lvlText w:val="o"/>
      <w:lvlJc w:val="left"/>
      <w:pPr>
        <w:ind w:left="1484" w:hanging="360"/>
      </w:pPr>
      <w:rPr>
        <w:rFonts w:ascii="Courier New" w:hAnsi="Courier New" w:cs="Courier New" w:hint="default"/>
      </w:rPr>
    </w:lvl>
    <w:lvl w:ilvl="2" w:tplc="04090005" w:tentative="1">
      <w:start w:val="1"/>
      <w:numFmt w:val="bullet"/>
      <w:lvlText w:val=""/>
      <w:lvlJc w:val="left"/>
      <w:pPr>
        <w:ind w:left="2204" w:hanging="360"/>
      </w:pPr>
      <w:rPr>
        <w:rFonts w:ascii="Wingdings" w:hAnsi="Wingdings" w:cs="Wingdings" w:hint="default"/>
      </w:rPr>
    </w:lvl>
    <w:lvl w:ilvl="3" w:tplc="04090001" w:tentative="1">
      <w:start w:val="1"/>
      <w:numFmt w:val="bullet"/>
      <w:lvlText w:val=""/>
      <w:lvlJc w:val="left"/>
      <w:pPr>
        <w:ind w:left="2924" w:hanging="360"/>
      </w:pPr>
      <w:rPr>
        <w:rFonts w:ascii="Symbol" w:hAnsi="Symbol" w:cs="Symbol" w:hint="default"/>
      </w:rPr>
    </w:lvl>
    <w:lvl w:ilvl="4" w:tplc="04090003" w:tentative="1">
      <w:start w:val="1"/>
      <w:numFmt w:val="bullet"/>
      <w:lvlText w:val="o"/>
      <w:lvlJc w:val="left"/>
      <w:pPr>
        <w:ind w:left="3644" w:hanging="360"/>
      </w:pPr>
      <w:rPr>
        <w:rFonts w:ascii="Courier New" w:hAnsi="Courier New" w:cs="Courier New" w:hint="default"/>
      </w:rPr>
    </w:lvl>
    <w:lvl w:ilvl="5" w:tplc="04090005" w:tentative="1">
      <w:start w:val="1"/>
      <w:numFmt w:val="bullet"/>
      <w:lvlText w:val=""/>
      <w:lvlJc w:val="left"/>
      <w:pPr>
        <w:ind w:left="4364" w:hanging="360"/>
      </w:pPr>
      <w:rPr>
        <w:rFonts w:ascii="Wingdings" w:hAnsi="Wingdings" w:cs="Wingdings" w:hint="default"/>
      </w:rPr>
    </w:lvl>
    <w:lvl w:ilvl="6" w:tplc="04090001" w:tentative="1">
      <w:start w:val="1"/>
      <w:numFmt w:val="bullet"/>
      <w:lvlText w:val=""/>
      <w:lvlJc w:val="left"/>
      <w:pPr>
        <w:ind w:left="5084" w:hanging="360"/>
      </w:pPr>
      <w:rPr>
        <w:rFonts w:ascii="Symbol" w:hAnsi="Symbol" w:cs="Symbol" w:hint="default"/>
      </w:rPr>
    </w:lvl>
    <w:lvl w:ilvl="7" w:tplc="04090003" w:tentative="1">
      <w:start w:val="1"/>
      <w:numFmt w:val="bullet"/>
      <w:lvlText w:val="o"/>
      <w:lvlJc w:val="left"/>
      <w:pPr>
        <w:ind w:left="5804" w:hanging="360"/>
      </w:pPr>
      <w:rPr>
        <w:rFonts w:ascii="Courier New" w:hAnsi="Courier New" w:cs="Courier New" w:hint="default"/>
      </w:rPr>
    </w:lvl>
    <w:lvl w:ilvl="8" w:tplc="04090005" w:tentative="1">
      <w:start w:val="1"/>
      <w:numFmt w:val="bullet"/>
      <w:lvlText w:val=""/>
      <w:lvlJc w:val="left"/>
      <w:pPr>
        <w:ind w:left="6524" w:hanging="360"/>
      </w:pPr>
      <w:rPr>
        <w:rFonts w:ascii="Wingdings" w:hAnsi="Wingdings" w:cs="Wingdings" w:hint="default"/>
      </w:rPr>
    </w:lvl>
  </w:abstractNum>
  <w:abstractNum w:abstractNumId="27" w15:restartNumberingAfterBreak="0">
    <w:nsid w:val="4EA2696D"/>
    <w:multiLevelType w:val="hybridMultilevel"/>
    <w:tmpl w:val="90C2FB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4F4C653D"/>
    <w:multiLevelType w:val="hybridMultilevel"/>
    <w:tmpl w:val="48B8454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52432A25"/>
    <w:multiLevelType w:val="hybridMultilevel"/>
    <w:tmpl w:val="2370EA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5137A61"/>
    <w:multiLevelType w:val="hybridMultilevel"/>
    <w:tmpl w:val="45A2B244"/>
    <w:lvl w:ilvl="0" w:tplc="DAC6796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78962DC"/>
    <w:multiLevelType w:val="hybridMultilevel"/>
    <w:tmpl w:val="D8885C6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2" w15:restartNumberingAfterBreak="0">
    <w:nsid w:val="5F731892"/>
    <w:multiLevelType w:val="multilevel"/>
    <w:tmpl w:val="85DCB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8D51F6"/>
    <w:multiLevelType w:val="hybridMultilevel"/>
    <w:tmpl w:val="A2788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EA33B4"/>
    <w:multiLevelType w:val="hybridMultilevel"/>
    <w:tmpl w:val="9C423F5A"/>
    <w:lvl w:ilvl="0" w:tplc="040C0001">
      <w:start w:val="1"/>
      <w:numFmt w:val="bullet"/>
      <w:lvlText w:val=""/>
      <w:lvlJc w:val="left"/>
      <w:pPr>
        <w:ind w:left="768" w:hanging="360"/>
      </w:pPr>
      <w:rPr>
        <w:rFonts w:ascii="Symbol" w:hAnsi="Symbol"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35" w15:restartNumberingAfterBreak="0">
    <w:nsid w:val="68636B5A"/>
    <w:multiLevelType w:val="hybridMultilevel"/>
    <w:tmpl w:val="CFF69ACC"/>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36" w15:restartNumberingAfterBreak="0">
    <w:nsid w:val="69762703"/>
    <w:multiLevelType w:val="hybridMultilevel"/>
    <w:tmpl w:val="CEE6EC1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6CA94D7F"/>
    <w:multiLevelType w:val="hybridMultilevel"/>
    <w:tmpl w:val="6AF8147C"/>
    <w:lvl w:ilvl="0" w:tplc="23D401F6">
      <w:start w:val="1"/>
      <w:numFmt w:val="bullet"/>
      <w:pStyle w:val="ListParagraph"/>
      <w:lvlText w:val="·"/>
      <w:lvlJc w:val="left"/>
      <w:pPr>
        <w:ind w:left="720" w:hanging="360"/>
      </w:pPr>
      <w:rPr>
        <w:rFonts w:ascii="Symbol" w:hAnsi="Symbol" w:hint="default"/>
        <w:sz w:val="2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8" w15:restartNumberingAfterBreak="0">
    <w:nsid w:val="70E66FBF"/>
    <w:multiLevelType w:val="hybridMultilevel"/>
    <w:tmpl w:val="D730D1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63F2A61"/>
    <w:multiLevelType w:val="hybridMultilevel"/>
    <w:tmpl w:val="F24E3470"/>
    <w:lvl w:ilvl="0" w:tplc="A2F88266">
      <w:start w:val="1"/>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15:restartNumberingAfterBreak="0">
    <w:nsid w:val="76B13E74"/>
    <w:multiLevelType w:val="hybridMultilevel"/>
    <w:tmpl w:val="17BA7A1C"/>
    <w:lvl w:ilvl="0" w:tplc="1CC4DEF0">
      <w:start w:val="1"/>
      <w:numFmt w:val="bullet"/>
      <w:lvlText w:val="-"/>
      <w:lvlJc w:val="left"/>
      <w:pPr>
        <w:ind w:left="720" w:hanging="360"/>
      </w:pPr>
      <w:rPr>
        <w:rFonts w:ascii="Calibri" w:eastAsia="Times New Roman" w:hAnsi="Calibri" w:cs="Calibr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80114F6"/>
    <w:multiLevelType w:val="hybridMultilevel"/>
    <w:tmpl w:val="8700787A"/>
    <w:lvl w:ilvl="0" w:tplc="DAC6796C">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7C616459"/>
    <w:multiLevelType w:val="hybridMultilevel"/>
    <w:tmpl w:val="CE54E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D7074E"/>
    <w:multiLevelType w:val="hybridMultilevel"/>
    <w:tmpl w:val="F17CE146"/>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37"/>
  </w:num>
  <w:num w:numId="2">
    <w:abstractNumId w:val="7"/>
  </w:num>
  <w:num w:numId="3">
    <w:abstractNumId w:val="9"/>
  </w:num>
  <w:num w:numId="4">
    <w:abstractNumId w:val="8"/>
  </w:num>
  <w:num w:numId="5">
    <w:abstractNumId w:val="29"/>
  </w:num>
  <w:num w:numId="6">
    <w:abstractNumId w:val="23"/>
  </w:num>
  <w:num w:numId="7">
    <w:abstractNumId w:val="40"/>
  </w:num>
  <w:num w:numId="8">
    <w:abstractNumId w:val="32"/>
  </w:num>
  <w:num w:numId="9">
    <w:abstractNumId w:val="25"/>
  </w:num>
  <w:num w:numId="10">
    <w:abstractNumId w:val="34"/>
  </w:num>
  <w:num w:numId="11">
    <w:abstractNumId w:val="24"/>
  </w:num>
  <w:num w:numId="12">
    <w:abstractNumId w:val="38"/>
  </w:num>
  <w:num w:numId="13">
    <w:abstractNumId w:val="16"/>
  </w:num>
  <w:num w:numId="14">
    <w:abstractNumId w:val="30"/>
  </w:num>
  <w:num w:numId="15">
    <w:abstractNumId w:val="17"/>
  </w:num>
  <w:num w:numId="16">
    <w:abstractNumId w:val="19"/>
  </w:num>
  <w:num w:numId="17">
    <w:abstractNumId w:val="39"/>
  </w:num>
  <w:num w:numId="18">
    <w:abstractNumId w:val="41"/>
  </w:num>
  <w:num w:numId="19">
    <w:abstractNumId w:val="22"/>
  </w:num>
  <w:num w:numId="20">
    <w:abstractNumId w:val="21"/>
  </w:num>
  <w:num w:numId="21">
    <w:abstractNumId w:val="13"/>
  </w:num>
  <w:num w:numId="22">
    <w:abstractNumId w:val="20"/>
  </w:num>
  <w:num w:numId="23">
    <w:abstractNumId w:val="36"/>
  </w:num>
  <w:num w:numId="24">
    <w:abstractNumId w:val="15"/>
  </w:num>
  <w:num w:numId="25">
    <w:abstractNumId w:val="28"/>
  </w:num>
  <w:num w:numId="26">
    <w:abstractNumId w:val="43"/>
  </w:num>
  <w:num w:numId="27">
    <w:abstractNumId w:val="27"/>
  </w:num>
  <w:num w:numId="28">
    <w:abstractNumId w:val="31"/>
  </w:num>
  <w:num w:numId="29">
    <w:abstractNumId w:val="5"/>
  </w:num>
  <w:num w:numId="30">
    <w:abstractNumId w:val="3"/>
  </w:num>
  <w:num w:numId="31">
    <w:abstractNumId w:val="6"/>
  </w:num>
  <w:num w:numId="32">
    <w:abstractNumId w:val="4"/>
  </w:num>
  <w:num w:numId="33">
    <w:abstractNumId w:val="1"/>
  </w:num>
  <w:num w:numId="34">
    <w:abstractNumId w:val="42"/>
  </w:num>
  <w:num w:numId="35">
    <w:abstractNumId w:val="1"/>
  </w:num>
  <w:num w:numId="36">
    <w:abstractNumId w:val="12"/>
  </w:num>
  <w:num w:numId="37">
    <w:abstractNumId w:val="37"/>
  </w:num>
  <w:num w:numId="38">
    <w:abstractNumId w:val="18"/>
  </w:num>
  <w:num w:numId="39">
    <w:abstractNumId w:val="0"/>
  </w:num>
  <w:num w:numId="40">
    <w:abstractNumId w:val="2"/>
    <w:lvlOverride w:ilvl="0">
      <w:lvl w:ilvl="0">
        <w:numFmt w:val="bullet"/>
        <w:lvlText w:val=""/>
        <w:legacy w:legacy="1" w:legacySpace="0" w:legacyIndent="140"/>
        <w:lvlJc w:val="left"/>
        <w:rPr>
          <w:rFonts w:ascii="Symbol" w:hAnsi="Symbol" w:hint="default"/>
        </w:rPr>
      </w:lvl>
    </w:lvlOverride>
  </w:num>
  <w:num w:numId="41">
    <w:abstractNumId w:val="10"/>
  </w:num>
  <w:num w:numId="42">
    <w:abstractNumId w:val="33"/>
  </w:num>
  <w:num w:numId="43">
    <w:abstractNumId w:val="26"/>
  </w:num>
  <w:num w:numId="44">
    <w:abstractNumId w:val="11"/>
  </w:num>
  <w:num w:numId="45">
    <w:abstractNumId w:val="14"/>
  </w:num>
  <w:num w:numId="46">
    <w:abstractNumId w:val="3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elissa Laurent">
    <w15:presenceInfo w15:providerId="AD" w15:userId="S::MLaurent@ellicom.com::fbe78ea7-c383-4d6e-96af-a91f242fe3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trackRevisions/>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UzMTU0tjA3NTE0s7RQ0lEKTi0uzszPAykwqgUADtrqjiwAAAA="/>
  </w:docVars>
  <w:rsids>
    <w:rsidRoot w:val="00150EE3"/>
    <w:rsid w:val="000001F5"/>
    <w:rsid w:val="00001A42"/>
    <w:rsid w:val="0000397A"/>
    <w:rsid w:val="00003A9A"/>
    <w:rsid w:val="00006853"/>
    <w:rsid w:val="00006C16"/>
    <w:rsid w:val="00007342"/>
    <w:rsid w:val="00007643"/>
    <w:rsid w:val="00013A81"/>
    <w:rsid w:val="00013BFC"/>
    <w:rsid w:val="00015CA2"/>
    <w:rsid w:val="00015E62"/>
    <w:rsid w:val="00020813"/>
    <w:rsid w:val="0002088C"/>
    <w:rsid w:val="000213D2"/>
    <w:rsid w:val="00021B1B"/>
    <w:rsid w:val="00022D68"/>
    <w:rsid w:val="00023401"/>
    <w:rsid w:val="00023F62"/>
    <w:rsid w:val="000241DD"/>
    <w:rsid w:val="00024303"/>
    <w:rsid w:val="000249D8"/>
    <w:rsid w:val="00027FA6"/>
    <w:rsid w:val="00032A43"/>
    <w:rsid w:val="00032B8F"/>
    <w:rsid w:val="00033300"/>
    <w:rsid w:val="00036DAD"/>
    <w:rsid w:val="000405AA"/>
    <w:rsid w:val="00040AB3"/>
    <w:rsid w:val="00040B92"/>
    <w:rsid w:val="00041D50"/>
    <w:rsid w:val="00043FE8"/>
    <w:rsid w:val="0004449A"/>
    <w:rsid w:val="00046622"/>
    <w:rsid w:val="000478FC"/>
    <w:rsid w:val="00051A64"/>
    <w:rsid w:val="000545FA"/>
    <w:rsid w:val="00054E09"/>
    <w:rsid w:val="00063F22"/>
    <w:rsid w:val="00064A9A"/>
    <w:rsid w:val="00065360"/>
    <w:rsid w:val="00067B0D"/>
    <w:rsid w:val="00070533"/>
    <w:rsid w:val="00070911"/>
    <w:rsid w:val="000711FF"/>
    <w:rsid w:val="00072C46"/>
    <w:rsid w:val="00073557"/>
    <w:rsid w:val="00073643"/>
    <w:rsid w:val="00073ABC"/>
    <w:rsid w:val="000743E3"/>
    <w:rsid w:val="00074DB4"/>
    <w:rsid w:val="0007601E"/>
    <w:rsid w:val="000771A3"/>
    <w:rsid w:val="00077D05"/>
    <w:rsid w:val="00080568"/>
    <w:rsid w:val="00080BD7"/>
    <w:rsid w:val="00080C10"/>
    <w:rsid w:val="000841A4"/>
    <w:rsid w:val="0008660A"/>
    <w:rsid w:val="000878FD"/>
    <w:rsid w:val="00087C4B"/>
    <w:rsid w:val="000907AA"/>
    <w:rsid w:val="000908A9"/>
    <w:rsid w:val="0009159B"/>
    <w:rsid w:val="00092A7D"/>
    <w:rsid w:val="000932E1"/>
    <w:rsid w:val="00093688"/>
    <w:rsid w:val="00094448"/>
    <w:rsid w:val="000960D7"/>
    <w:rsid w:val="00096A5E"/>
    <w:rsid w:val="000A0367"/>
    <w:rsid w:val="000A10ED"/>
    <w:rsid w:val="000A1155"/>
    <w:rsid w:val="000A12A6"/>
    <w:rsid w:val="000A3481"/>
    <w:rsid w:val="000A3A4C"/>
    <w:rsid w:val="000B01B0"/>
    <w:rsid w:val="000B1D56"/>
    <w:rsid w:val="000B220F"/>
    <w:rsid w:val="000B3A84"/>
    <w:rsid w:val="000B41BA"/>
    <w:rsid w:val="000B4B12"/>
    <w:rsid w:val="000B71F5"/>
    <w:rsid w:val="000C057C"/>
    <w:rsid w:val="000C0583"/>
    <w:rsid w:val="000C209E"/>
    <w:rsid w:val="000C3131"/>
    <w:rsid w:val="000C46DE"/>
    <w:rsid w:val="000C5709"/>
    <w:rsid w:val="000C6A70"/>
    <w:rsid w:val="000C6CE9"/>
    <w:rsid w:val="000D06D8"/>
    <w:rsid w:val="000D2066"/>
    <w:rsid w:val="000D2FA0"/>
    <w:rsid w:val="000D60E3"/>
    <w:rsid w:val="000D77C4"/>
    <w:rsid w:val="000E0C2B"/>
    <w:rsid w:val="000E2568"/>
    <w:rsid w:val="000E2FCD"/>
    <w:rsid w:val="000E53F1"/>
    <w:rsid w:val="000E589C"/>
    <w:rsid w:val="000F0A14"/>
    <w:rsid w:val="000F137F"/>
    <w:rsid w:val="000F16FA"/>
    <w:rsid w:val="000F1C30"/>
    <w:rsid w:val="000F56CE"/>
    <w:rsid w:val="000F6E98"/>
    <w:rsid w:val="000F73C5"/>
    <w:rsid w:val="00101EDB"/>
    <w:rsid w:val="00103F12"/>
    <w:rsid w:val="001044D8"/>
    <w:rsid w:val="00105104"/>
    <w:rsid w:val="00106F35"/>
    <w:rsid w:val="001107B9"/>
    <w:rsid w:val="00110A2B"/>
    <w:rsid w:val="00110B18"/>
    <w:rsid w:val="00111F6E"/>
    <w:rsid w:val="001144DB"/>
    <w:rsid w:val="001155C0"/>
    <w:rsid w:val="00115852"/>
    <w:rsid w:val="0011775A"/>
    <w:rsid w:val="001178BB"/>
    <w:rsid w:val="00123A42"/>
    <w:rsid w:val="00124023"/>
    <w:rsid w:val="00124CF8"/>
    <w:rsid w:val="00125D77"/>
    <w:rsid w:val="001266CB"/>
    <w:rsid w:val="00126873"/>
    <w:rsid w:val="0012727B"/>
    <w:rsid w:val="0013054D"/>
    <w:rsid w:val="00130598"/>
    <w:rsid w:val="00130742"/>
    <w:rsid w:val="001334A8"/>
    <w:rsid w:val="00133AEE"/>
    <w:rsid w:val="0013681F"/>
    <w:rsid w:val="001408BA"/>
    <w:rsid w:val="00146F66"/>
    <w:rsid w:val="00150EE3"/>
    <w:rsid w:val="00152905"/>
    <w:rsid w:val="0015462C"/>
    <w:rsid w:val="00156574"/>
    <w:rsid w:val="00157527"/>
    <w:rsid w:val="001577F2"/>
    <w:rsid w:val="00157AEA"/>
    <w:rsid w:val="00160759"/>
    <w:rsid w:val="00161148"/>
    <w:rsid w:val="001645B2"/>
    <w:rsid w:val="00167294"/>
    <w:rsid w:val="00173B62"/>
    <w:rsid w:val="00174012"/>
    <w:rsid w:val="00175A9C"/>
    <w:rsid w:val="001801D3"/>
    <w:rsid w:val="001812C5"/>
    <w:rsid w:val="00181D69"/>
    <w:rsid w:val="00182775"/>
    <w:rsid w:val="00183139"/>
    <w:rsid w:val="001838A6"/>
    <w:rsid w:val="00184895"/>
    <w:rsid w:val="00185780"/>
    <w:rsid w:val="00185D49"/>
    <w:rsid w:val="001865B1"/>
    <w:rsid w:val="001905EE"/>
    <w:rsid w:val="00191546"/>
    <w:rsid w:val="0019194F"/>
    <w:rsid w:val="0019291C"/>
    <w:rsid w:val="00192F70"/>
    <w:rsid w:val="00196C74"/>
    <w:rsid w:val="001A32C0"/>
    <w:rsid w:val="001A63F2"/>
    <w:rsid w:val="001A6EEA"/>
    <w:rsid w:val="001B0BDB"/>
    <w:rsid w:val="001B0E38"/>
    <w:rsid w:val="001B2243"/>
    <w:rsid w:val="001B22B4"/>
    <w:rsid w:val="001B319E"/>
    <w:rsid w:val="001B343A"/>
    <w:rsid w:val="001B5888"/>
    <w:rsid w:val="001B76FA"/>
    <w:rsid w:val="001C0D73"/>
    <w:rsid w:val="001C21E5"/>
    <w:rsid w:val="001C433E"/>
    <w:rsid w:val="001C4662"/>
    <w:rsid w:val="001C687F"/>
    <w:rsid w:val="001C7DF4"/>
    <w:rsid w:val="001D2C25"/>
    <w:rsid w:val="001D31B3"/>
    <w:rsid w:val="001D31DD"/>
    <w:rsid w:val="001D350E"/>
    <w:rsid w:val="001D4E79"/>
    <w:rsid w:val="001D6504"/>
    <w:rsid w:val="001D6ED1"/>
    <w:rsid w:val="001E040F"/>
    <w:rsid w:val="001E2ADD"/>
    <w:rsid w:val="001E4396"/>
    <w:rsid w:val="001E560F"/>
    <w:rsid w:val="001E58F1"/>
    <w:rsid w:val="001E5E77"/>
    <w:rsid w:val="001E5F05"/>
    <w:rsid w:val="001E6546"/>
    <w:rsid w:val="001E7540"/>
    <w:rsid w:val="001E757D"/>
    <w:rsid w:val="001E7BA1"/>
    <w:rsid w:val="001F0821"/>
    <w:rsid w:val="001F1B5B"/>
    <w:rsid w:val="001F33ED"/>
    <w:rsid w:val="002006F6"/>
    <w:rsid w:val="002027F6"/>
    <w:rsid w:val="00202CD6"/>
    <w:rsid w:val="00202F45"/>
    <w:rsid w:val="002059A0"/>
    <w:rsid w:val="00207486"/>
    <w:rsid w:val="002118D8"/>
    <w:rsid w:val="00211BBB"/>
    <w:rsid w:val="00212490"/>
    <w:rsid w:val="00212DD2"/>
    <w:rsid w:val="00213082"/>
    <w:rsid w:val="0021414C"/>
    <w:rsid w:val="002172C8"/>
    <w:rsid w:val="00221FF6"/>
    <w:rsid w:val="0022619C"/>
    <w:rsid w:val="00227656"/>
    <w:rsid w:val="00231375"/>
    <w:rsid w:val="0023360B"/>
    <w:rsid w:val="00233FE3"/>
    <w:rsid w:val="0023411D"/>
    <w:rsid w:val="002344C4"/>
    <w:rsid w:val="002360AC"/>
    <w:rsid w:val="00236247"/>
    <w:rsid w:val="002365B9"/>
    <w:rsid w:val="00237EE3"/>
    <w:rsid w:val="00240ED8"/>
    <w:rsid w:val="00241FAF"/>
    <w:rsid w:val="00241FDB"/>
    <w:rsid w:val="00242051"/>
    <w:rsid w:val="002423A4"/>
    <w:rsid w:val="00243E4F"/>
    <w:rsid w:val="00244846"/>
    <w:rsid w:val="00245F4B"/>
    <w:rsid w:val="002464DE"/>
    <w:rsid w:val="00246F3C"/>
    <w:rsid w:val="00250554"/>
    <w:rsid w:val="00250884"/>
    <w:rsid w:val="002527D0"/>
    <w:rsid w:val="00252823"/>
    <w:rsid w:val="00253826"/>
    <w:rsid w:val="00254166"/>
    <w:rsid w:val="00254B8C"/>
    <w:rsid w:val="00255AC6"/>
    <w:rsid w:val="0025633A"/>
    <w:rsid w:val="0026072F"/>
    <w:rsid w:val="00260F42"/>
    <w:rsid w:val="00261197"/>
    <w:rsid w:val="00265783"/>
    <w:rsid w:val="00265A1A"/>
    <w:rsid w:val="002661A0"/>
    <w:rsid w:val="00267482"/>
    <w:rsid w:val="0027012C"/>
    <w:rsid w:val="00271EBC"/>
    <w:rsid w:val="002730A1"/>
    <w:rsid w:val="00274FBB"/>
    <w:rsid w:val="002753AB"/>
    <w:rsid w:val="002753D1"/>
    <w:rsid w:val="00276AE8"/>
    <w:rsid w:val="0027763B"/>
    <w:rsid w:val="00282AD0"/>
    <w:rsid w:val="00282F73"/>
    <w:rsid w:val="002848D4"/>
    <w:rsid w:val="00284D67"/>
    <w:rsid w:val="0028532E"/>
    <w:rsid w:val="00285E1D"/>
    <w:rsid w:val="00286183"/>
    <w:rsid w:val="002863CD"/>
    <w:rsid w:val="002868A4"/>
    <w:rsid w:val="002872ED"/>
    <w:rsid w:val="00287BB8"/>
    <w:rsid w:val="00287C4A"/>
    <w:rsid w:val="0029033C"/>
    <w:rsid w:val="00290A97"/>
    <w:rsid w:val="00290BF2"/>
    <w:rsid w:val="002912D5"/>
    <w:rsid w:val="00292407"/>
    <w:rsid w:val="00292D03"/>
    <w:rsid w:val="00294A4C"/>
    <w:rsid w:val="0029577C"/>
    <w:rsid w:val="0029697B"/>
    <w:rsid w:val="002A0DAF"/>
    <w:rsid w:val="002A29D6"/>
    <w:rsid w:val="002A2E6D"/>
    <w:rsid w:val="002A4156"/>
    <w:rsid w:val="002A4208"/>
    <w:rsid w:val="002A4A7B"/>
    <w:rsid w:val="002A51BB"/>
    <w:rsid w:val="002B02EC"/>
    <w:rsid w:val="002B3C70"/>
    <w:rsid w:val="002B5253"/>
    <w:rsid w:val="002B5DA5"/>
    <w:rsid w:val="002B64B1"/>
    <w:rsid w:val="002B6F8A"/>
    <w:rsid w:val="002C0429"/>
    <w:rsid w:val="002C3A16"/>
    <w:rsid w:val="002C55E7"/>
    <w:rsid w:val="002C5A43"/>
    <w:rsid w:val="002C673E"/>
    <w:rsid w:val="002D098E"/>
    <w:rsid w:val="002D0EB3"/>
    <w:rsid w:val="002D1D90"/>
    <w:rsid w:val="002D6084"/>
    <w:rsid w:val="002D6178"/>
    <w:rsid w:val="002D625F"/>
    <w:rsid w:val="002D6F73"/>
    <w:rsid w:val="002D7405"/>
    <w:rsid w:val="002D77D7"/>
    <w:rsid w:val="002D7AAF"/>
    <w:rsid w:val="002E0786"/>
    <w:rsid w:val="002E0AE4"/>
    <w:rsid w:val="002E149F"/>
    <w:rsid w:val="002E1AF4"/>
    <w:rsid w:val="002E4436"/>
    <w:rsid w:val="002E445E"/>
    <w:rsid w:val="002E45E0"/>
    <w:rsid w:val="002E4AE2"/>
    <w:rsid w:val="002E58FF"/>
    <w:rsid w:val="002E6865"/>
    <w:rsid w:val="002E7391"/>
    <w:rsid w:val="002E7444"/>
    <w:rsid w:val="002E7ACF"/>
    <w:rsid w:val="002F1576"/>
    <w:rsid w:val="002F1892"/>
    <w:rsid w:val="002F3FAB"/>
    <w:rsid w:val="002F4C3A"/>
    <w:rsid w:val="002F4EDE"/>
    <w:rsid w:val="002F513B"/>
    <w:rsid w:val="002F7106"/>
    <w:rsid w:val="003033B6"/>
    <w:rsid w:val="0030677D"/>
    <w:rsid w:val="00306C16"/>
    <w:rsid w:val="00307752"/>
    <w:rsid w:val="0031150B"/>
    <w:rsid w:val="00312D70"/>
    <w:rsid w:val="003139E1"/>
    <w:rsid w:val="0031500E"/>
    <w:rsid w:val="0032360D"/>
    <w:rsid w:val="00323F99"/>
    <w:rsid w:val="0032505A"/>
    <w:rsid w:val="0032520C"/>
    <w:rsid w:val="003252CC"/>
    <w:rsid w:val="0032708B"/>
    <w:rsid w:val="0033150B"/>
    <w:rsid w:val="00332401"/>
    <w:rsid w:val="00332A0D"/>
    <w:rsid w:val="00332BC6"/>
    <w:rsid w:val="00333DA3"/>
    <w:rsid w:val="00336B5B"/>
    <w:rsid w:val="00341621"/>
    <w:rsid w:val="003422E0"/>
    <w:rsid w:val="00342565"/>
    <w:rsid w:val="00342665"/>
    <w:rsid w:val="0034326A"/>
    <w:rsid w:val="0034501A"/>
    <w:rsid w:val="00345FC4"/>
    <w:rsid w:val="00346483"/>
    <w:rsid w:val="00350D2D"/>
    <w:rsid w:val="003517E7"/>
    <w:rsid w:val="00351B17"/>
    <w:rsid w:val="00351CE1"/>
    <w:rsid w:val="00352021"/>
    <w:rsid w:val="00352152"/>
    <w:rsid w:val="003522A7"/>
    <w:rsid w:val="00352E07"/>
    <w:rsid w:val="003542A2"/>
    <w:rsid w:val="00356714"/>
    <w:rsid w:val="003569D1"/>
    <w:rsid w:val="00357987"/>
    <w:rsid w:val="00361249"/>
    <w:rsid w:val="003618C3"/>
    <w:rsid w:val="0036298E"/>
    <w:rsid w:val="00364886"/>
    <w:rsid w:val="00364EED"/>
    <w:rsid w:val="00364FE5"/>
    <w:rsid w:val="00366053"/>
    <w:rsid w:val="003665D5"/>
    <w:rsid w:val="003665E3"/>
    <w:rsid w:val="00366B0D"/>
    <w:rsid w:val="003713A2"/>
    <w:rsid w:val="0037156E"/>
    <w:rsid w:val="00372FCD"/>
    <w:rsid w:val="0037546D"/>
    <w:rsid w:val="00375504"/>
    <w:rsid w:val="003761B1"/>
    <w:rsid w:val="003768C0"/>
    <w:rsid w:val="00377249"/>
    <w:rsid w:val="0038036D"/>
    <w:rsid w:val="00380A2E"/>
    <w:rsid w:val="00380DD8"/>
    <w:rsid w:val="00382E43"/>
    <w:rsid w:val="00384C2F"/>
    <w:rsid w:val="00387812"/>
    <w:rsid w:val="00391E37"/>
    <w:rsid w:val="003931A3"/>
    <w:rsid w:val="00393FAF"/>
    <w:rsid w:val="0039497A"/>
    <w:rsid w:val="00394D1E"/>
    <w:rsid w:val="003955E9"/>
    <w:rsid w:val="003961F9"/>
    <w:rsid w:val="003A074C"/>
    <w:rsid w:val="003A0E9B"/>
    <w:rsid w:val="003A15C6"/>
    <w:rsid w:val="003A2DCF"/>
    <w:rsid w:val="003A3489"/>
    <w:rsid w:val="003A366E"/>
    <w:rsid w:val="003A3DBA"/>
    <w:rsid w:val="003A7DAC"/>
    <w:rsid w:val="003A7DEC"/>
    <w:rsid w:val="003B11CC"/>
    <w:rsid w:val="003B18D8"/>
    <w:rsid w:val="003B249B"/>
    <w:rsid w:val="003B45C7"/>
    <w:rsid w:val="003B481E"/>
    <w:rsid w:val="003B65D8"/>
    <w:rsid w:val="003B6FC5"/>
    <w:rsid w:val="003B7AAA"/>
    <w:rsid w:val="003C0284"/>
    <w:rsid w:val="003C32C2"/>
    <w:rsid w:val="003C4630"/>
    <w:rsid w:val="003C4BBB"/>
    <w:rsid w:val="003C61D9"/>
    <w:rsid w:val="003C76D9"/>
    <w:rsid w:val="003D18A8"/>
    <w:rsid w:val="003D25C5"/>
    <w:rsid w:val="003D2678"/>
    <w:rsid w:val="003D3F72"/>
    <w:rsid w:val="003D6017"/>
    <w:rsid w:val="003D634F"/>
    <w:rsid w:val="003E1597"/>
    <w:rsid w:val="003E298F"/>
    <w:rsid w:val="003E2BAA"/>
    <w:rsid w:val="003E3114"/>
    <w:rsid w:val="003E68F9"/>
    <w:rsid w:val="003E7115"/>
    <w:rsid w:val="003E76E5"/>
    <w:rsid w:val="003E7E62"/>
    <w:rsid w:val="003F0776"/>
    <w:rsid w:val="003F41E9"/>
    <w:rsid w:val="003F6F51"/>
    <w:rsid w:val="00401D0C"/>
    <w:rsid w:val="004024DC"/>
    <w:rsid w:val="00403002"/>
    <w:rsid w:val="00404182"/>
    <w:rsid w:val="004042F7"/>
    <w:rsid w:val="0040436C"/>
    <w:rsid w:val="00405118"/>
    <w:rsid w:val="0040754E"/>
    <w:rsid w:val="00407E3D"/>
    <w:rsid w:val="0041067B"/>
    <w:rsid w:val="00411130"/>
    <w:rsid w:val="004112F6"/>
    <w:rsid w:val="0041175E"/>
    <w:rsid w:val="00411E73"/>
    <w:rsid w:val="00412E26"/>
    <w:rsid w:val="00416475"/>
    <w:rsid w:val="00416ABA"/>
    <w:rsid w:val="00417A49"/>
    <w:rsid w:val="00421381"/>
    <w:rsid w:val="00423BFC"/>
    <w:rsid w:val="0042461E"/>
    <w:rsid w:val="004246A2"/>
    <w:rsid w:val="004256DD"/>
    <w:rsid w:val="00426AFD"/>
    <w:rsid w:val="00426E95"/>
    <w:rsid w:val="00426FC9"/>
    <w:rsid w:val="00427FCC"/>
    <w:rsid w:val="004321D3"/>
    <w:rsid w:val="00433AB4"/>
    <w:rsid w:val="0043755E"/>
    <w:rsid w:val="004421A1"/>
    <w:rsid w:val="00442281"/>
    <w:rsid w:val="00444342"/>
    <w:rsid w:val="00447A43"/>
    <w:rsid w:val="004506AB"/>
    <w:rsid w:val="00451F46"/>
    <w:rsid w:val="00453178"/>
    <w:rsid w:val="004536A8"/>
    <w:rsid w:val="00453D9E"/>
    <w:rsid w:val="00461711"/>
    <w:rsid w:val="00463677"/>
    <w:rsid w:val="004643DE"/>
    <w:rsid w:val="00465A3C"/>
    <w:rsid w:val="00470A6A"/>
    <w:rsid w:val="00470C6E"/>
    <w:rsid w:val="0047347C"/>
    <w:rsid w:val="00474FCD"/>
    <w:rsid w:val="004763FF"/>
    <w:rsid w:val="004765B0"/>
    <w:rsid w:val="00481763"/>
    <w:rsid w:val="004819B9"/>
    <w:rsid w:val="00487916"/>
    <w:rsid w:val="00487EA2"/>
    <w:rsid w:val="0049025E"/>
    <w:rsid w:val="0049064C"/>
    <w:rsid w:val="004929B5"/>
    <w:rsid w:val="00496136"/>
    <w:rsid w:val="004A2BEE"/>
    <w:rsid w:val="004A3EE2"/>
    <w:rsid w:val="004A3F78"/>
    <w:rsid w:val="004A511D"/>
    <w:rsid w:val="004A5742"/>
    <w:rsid w:val="004A67FC"/>
    <w:rsid w:val="004A6B76"/>
    <w:rsid w:val="004B07E6"/>
    <w:rsid w:val="004B0C18"/>
    <w:rsid w:val="004B1997"/>
    <w:rsid w:val="004B1A3C"/>
    <w:rsid w:val="004B2B97"/>
    <w:rsid w:val="004B3CEF"/>
    <w:rsid w:val="004B46DD"/>
    <w:rsid w:val="004B50FF"/>
    <w:rsid w:val="004B5BD4"/>
    <w:rsid w:val="004B736A"/>
    <w:rsid w:val="004C1E67"/>
    <w:rsid w:val="004C4687"/>
    <w:rsid w:val="004C50D3"/>
    <w:rsid w:val="004C6654"/>
    <w:rsid w:val="004C7A4D"/>
    <w:rsid w:val="004C7D9D"/>
    <w:rsid w:val="004D08FA"/>
    <w:rsid w:val="004D1D74"/>
    <w:rsid w:val="004D40DF"/>
    <w:rsid w:val="004D46B3"/>
    <w:rsid w:val="004D6577"/>
    <w:rsid w:val="004D6607"/>
    <w:rsid w:val="004D7F3B"/>
    <w:rsid w:val="004E06A7"/>
    <w:rsid w:val="004E1F1E"/>
    <w:rsid w:val="004E26B4"/>
    <w:rsid w:val="004E298C"/>
    <w:rsid w:val="004E3136"/>
    <w:rsid w:val="004E335A"/>
    <w:rsid w:val="004E3510"/>
    <w:rsid w:val="004E357A"/>
    <w:rsid w:val="004E4F8B"/>
    <w:rsid w:val="004E70B0"/>
    <w:rsid w:val="004E7163"/>
    <w:rsid w:val="004E7836"/>
    <w:rsid w:val="004F0E42"/>
    <w:rsid w:val="004F4CD0"/>
    <w:rsid w:val="004F5497"/>
    <w:rsid w:val="0050240C"/>
    <w:rsid w:val="00503308"/>
    <w:rsid w:val="0050330E"/>
    <w:rsid w:val="00504292"/>
    <w:rsid w:val="0050443A"/>
    <w:rsid w:val="00505817"/>
    <w:rsid w:val="00505D15"/>
    <w:rsid w:val="0051043A"/>
    <w:rsid w:val="005107D6"/>
    <w:rsid w:val="00512995"/>
    <w:rsid w:val="0051353F"/>
    <w:rsid w:val="00513CB1"/>
    <w:rsid w:val="00514458"/>
    <w:rsid w:val="0051604F"/>
    <w:rsid w:val="00516223"/>
    <w:rsid w:val="005173C1"/>
    <w:rsid w:val="00517DEF"/>
    <w:rsid w:val="00520C7B"/>
    <w:rsid w:val="0052113C"/>
    <w:rsid w:val="00521327"/>
    <w:rsid w:val="00522908"/>
    <w:rsid w:val="00522DE2"/>
    <w:rsid w:val="00523CC5"/>
    <w:rsid w:val="0052492D"/>
    <w:rsid w:val="00524EAA"/>
    <w:rsid w:val="00524F1F"/>
    <w:rsid w:val="00525706"/>
    <w:rsid w:val="005269CE"/>
    <w:rsid w:val="00527D11"/>
    <w:rsid w:val="0053363A"/>
    <w:rsid w:val="00534DC8"/>
    <w:rsid w:val="00535F9E"/>
    <w:rsid w:val="00536972"/>
    <w:rsid w:val="0053743B"/>
    <w:rsid w:val="00541FC6"/>
    <w:rsid w:val="00543DB3"/>
    <w:rsid w:val="00544A60"/>
    <w:rsid w:val="00544D8D"/>
    <w:rsid w:val="00546C76"/>
    <w:rsid w:val="0054750B"/>
    <w:rsid w:val="005521A7"/>
    <w:rsid w:val="00552B45"/>
    <w:rsid w:val="005534CD"/>
    <w:rsid w:val="00554507"/>
    <w:rsid w:val="00560B1E"/>
    <w:rsid w:val="00561593"/>
    <w:rsid w:val="005617F6"/>
    <w:rsid w:val="00561DA1"/>
    <w:rsid w:val="00565CC3"/>
    <w:rsid w:val="00566FBB"/>
    <w:rsid w:val="0057247A"/>
    <w:rsid w:val="005737C3"/>
    <w:rsid w:val="00575ECA"/>
    <w:rsid w:val="0058036F"/>
    <w:rsid w:val="00581FAF"/>
    <w:rsid w:val="00583A74"/>
    <w:rsid w:val="00586917"/>
    <w:rsid w:val="00587558"/>
    <w:rsid w:val="00587857"/>
    <w:rsid w:val="005928D0"/>
    <w:rsid w:val="005929C4"/>
    <w:rsid w:val="005935D3"/>
    <w:rsid w:val="00593CC3"/>
    <w:rsid w:val="00595A29"/>
    <w:rsid w:val="005960FA"/>
    <w:rsid w:val="0059663D"/>
    <w:rsid w:val="005A1233"/>
    <w:rsid w:val="005A39C9"/>
    <w:rsid w:val="005A3DFD"/>
    <w:rsid w:val="005A3F63"/>
    <w:rsid w:val="005A7E8B"/>
    <w:rsid w:val="005B020E"/>
    <w:rsid w:val="005B1D41"/>
    <w:rsid w:val="005B46BF"/>
    <w:rsid w:val="005B5929"/>
    <w:rsid w:val="005B64A6"/>
    <w:rsid w:val="005C11CF"/>
    <w:rsid w:val="005C2A79"/>
    <w:rsid w:val="005C39F2"/>
    <w:rsid w:val="005C598B"/>
    <w:rsid w:val="005C6E0A"/>
    <w:rsid w:val="005D0890"/>
    <w:rsid w:val="005D2AF0"/>
    <w:rsid w:val="005D2B8A"/>
    <w:rsid w:val="005D3AA2"/>
    <w:rsid w:val="005D4704"/>
    <w:rsid w:val="005D5F8C"/>
    <w:rsid w:val="005D6662"/>
    <w:rsid w:val="005E0BF3"/>
    <w:rsid w:val="005E1C75"/>
    <w:rsid w:val="005E37ED"/>
    <w:rsid w:val="005E3D55"/>
    <w:rsid w:val="005E561C"/>
    <w:rsid w:val="005E7332"/>
    <w:rsid w:val="005E7996"/>
    <w:rsid w:val="005F0458"/>
    <w:rsid w:val="005F17DF"/>
    <w:rsid w:val="005F1B3E"/>
    <w:rsid w:val="005F5B48"/>
    <w:rsid w:val="005F766A"/>
    <w:rsid w:val="00600306"/>
    <w:rsid w:val="00601531"/>
    <w:rsid w:val="00601F00"/>
    <w:rsid w:val="00604A35"/>
    <w:rsid w:val="00605A6F"/>
    <w:rsid w:val="0060600E"/>
    <w:rsid w:val="0060752E"/>
    <w:rsid w:val="006103CB"/>
    <w:rsid w:val="00610B47"/>
    <w:rsid w:val="00610B5F"/>
    <w:rsid w:val="00611399"/>
    <w:rsid w:val="00612BFA"/>
    <w:rsid w:val="006210E9"/>
    <w:rsid w:val="00623A19"/>
    <w:rsid w:val="006259BA"/>
    <w:rsid w:val="00625F41"/>
    <w:rsid w:val="00627C07"/>
    <w:rsid w:val="00630C17"/>
    <w:rsid w:val="00635C4E"/>
    <w:rsid w:val="00636403"/>
    <w:rsid w:val="00641C37"/>
    <w:rsid w:val="006432EF"/>
    <w:rsid w:val="0064638F"/>
    <w:rsid w:val="00646993"/>
    <w:rsid w:val="00650A91"/>
    <w:rsid w:val="00653ADC"/>
    <w:rsid w:val="0065407B"/>
    <w:rsid w:val="006540E3"/>
    <w:rsid w:val="006547A4"/>
    <w:rsid w:val="006557B0"/>
    <w:rsid w:val="00655899"/>
    <w:rsid w:val="0065685A"/>
    <w:rsid w:val="00657F64"/>
    <w:rsid w:val="00660D98"/>
    <w:rsid w:val="00662110"/>
    <w:rsid w:val="00662641"/>
    <w:rsid w:val="00664015"/>
    <w:rsid w:val="00664A97"/>
    <w:rsid w:val="00667E00"/>
    <w:rsid w:val="006700B4"/>
    <w:rsid w:val="00670432"/>
    <w:rsid w:val="006727EB"/>
    <w:rsid w:val="00673458"/>
    <w:rsid w:val="00673474"/>
    <w:rsid w:val="006740A6"/>
    <w:rsid w:val="006744DF"/>
    <w:rsid w:val="006746CE"/>
    <w:rsid w:val="00674CAA"/>
    <w:rsid w:val="00676032"/>
    <w:rsid w:val="006762A6"/>
    <w:rsid w:val="00676E24"/>
    <w:rsid w:val="00677772"/>
    <w:rsid w:val="00682F13"/>
    <w:rsid w:val="00682F6C"/>
    <w:rsid w:val="00684138"/>
    <w:rsid w:val="0068430B"/>
    <w:rsid w:val="0068460D"/>
    <w:rsid w:val="006848CD"/>
    <w:rsid w:val="006856D7"/>
    <w:rsid w:val="00687A09"/>
    <w:rsid w:val="00687CA0"/>
    <w:rsid w:val="00687EB6"/>
    <w:rsid w:val="00687FCE"/>
    <w:rsid w:val="00690CF9"/>
    <w:rsid w:val="00690FBF"/>
    <w:rsid w:val="00691149"/>
    <w:rsid w:val="006927E8"/>
    <w:rsid w:val="00693D36"/>
    <w:rsid w:val="006940F2"/>
    <w:rsid w:val="006952FA"/>
    <w:rsid w:val="0069531A"/>
    <w:rsid w:val="0069562B"/>
    <w:rsid w:val="0069565B"/>
    <w:rsid w:val="0069583F"/>
    <w:rsid w:val="006A1E9E"/>
    <w:rsid w:val="006A4244"/>
    <w:rsid w:val="006A442D"/>
    <w:rsid w:val="006A6553"/>
    <w:rsid w:val="006A6610"/>
    <w:rsid w:val="006A6BE6"/>
    <w:rsid w:val="006A7F3C"/>
    <w:rsid w:val="006B094F"/>
    <w:rsid w:val="006B2888"/>
    <w:rsid w:val="006B33CC"/>
    <w:rsid w:val="006B590F"/>
    <w:rsid w:val="006B6F64"/>
    <w:rsid w:val="006B75FD"/>
    <w:rsid w:val="006B7B24"/>
    <w:rsid w:val="006C13DE"/>
    <w:rsid w:val="006C1FE0"/>
    <w:rsid w:val="006C2ADC"/>
    <w:rsid w:val="006C3832"/>
    <w:rsid w:val="006C4E95"/>
    <w:rsid w:val="006C7852"/>
    <w:rsid w:val="006D088E"/>
    <w:rsid w:val="006D1F52"/>
    <w:rsid w:val="006D2647"/>
    <w:rsid w:val="006D4535"/>
    <w:rsid w:val="006D4DA8"/>
    <w:rsid w:val="006D5614"/>
    <w:rsid w:val="006D5F44"/>
    <w:rsid w:val="006D69D3"/>
    <w:rsid w:val="006D7940"/>
    <w:rsid w:val="006D7ACB"/>
    <w:rsid w:val="006E0EAF"/>
    <w:rsid w:val="006E17E9"/>
    <w:rsid w:val="006E1AEB"/>
    <w:rsid w:val="006E1D26"/>
    <w:rsid w:val="006E5186"/>
    <w:rsid w:val="006E6420"/>
    <w:rsid w:val="006E7207"/>
    <w:rsid w:val="006E76B2"/>
    <w:rsid w:val="006E7817"/>
    <w:rsid w:val="006E7BDD"/>
    <w:rsid w:val="006F5135"/>
    <w:rsid w:val="006F6DF5"/>
    <w:rsid w:val="007030A6"/>
    <w:rsid w:val="00704B5F"/>
    <w:rsid w:val="007051C9"/>
    <w:rsid w:val="00706791"/>
    <w:rsid w:val="00707728"/>
    <w:rsid w:val="00710CE9"/>
    <w:rsid w:val="007128BB"/>
    <w:rsid w:val="00713826"/>
    <w:rsid w:val="007138EC"/>
    <w:rsid w:val="00713BD3"/>
    <w:rsid w:val="00714B4B"/>
    <w:rsid w:val="00714F26"/>
    <w:rsid w:val="00716340"/>
    <w:rsid w:val="00720EA9"/>
    <w:rsid w:val="00721109"/>
    <w:rsid w:val="0072389C"/>
    <w:rsid w:val="00723BB6"/>
    <w:rsid w:val="00724262"/>
    <w:rsid w:val="00724BCA"/>
    <w:rsid w:val="007254BD"/>
    <w:rsid w:val="007302CB"/>
    <w:rsid w:val="007320AC"/>
    <w:rsid w:val="00732D3B"/>
    <w:rsid w:val="007330C3"/>
    <w:rsid w:val="0073519A"/>
    <w:rsid w:val="0073651F"/>
    <w:rsid w:val="00736929"/>
    <w:rsid w:val="0074099B"/>
    <w:rsid w:val="00741649"/>
    <w:rsid w:val="00741B2D"/>
    <w:rsid w:val="00743762"/>
    <w:rsid w:val="00744D51"/>
    <w:rsid w:val="007460DC"/>
    <w:rsid w:val="00746437"/>
    <w:rsid w:val="00746EA3"/>
    <w:rsid w:val="00747EFA"/>
    <w:rsid w:val="00754066"/>
    <w:rsid w:val="007568BD"/>
    <w:rsid w:val="007574E8"/>
    <w:rsid w:val="00757D36"/>
    <w:rsid w:val="00762040"/>
    <w:rsid w:val="0076232E"/>
    <w:rsid w:val="00763609"/>
    <w:rsid w:val="00764144"/>
    <w:rsid w:val="00764206"/>
    <w:rsid w:val="00764E65"/>
    <w:rsid w:val="007650F2"/>
    <w:rsid w:val="00765DB0"/>
    <w:rsid w:val="0076703F"/>
    <w:rsid w:val="00767578"/>
    <w:rsid w:val="00772777"/>
    <w:rsid w:val="00772C66"/>
    <w:rsid w:val="00781279"/>
    <w:rsid w:val="00781382"/>
    <w:rsid w:val="0078289A"/>
    <w:rsid w:val="00782E3D"/>
    <w:rsid w:val="0078323C"/>
    <w:rsid w:val="00784C00"/>
    <w:rsid w:val="00784EE4"/>
    <w:rsid w:val="00786B61"/>
    <w:rsid w:val="0079142C"/>
    <w:rsid w:val="00791B3C"/>
    <w:rsid w:val="00791F8D"/>
    <w:rsid w:val="00793106"/>
    <w:rsid w:val="007944CD"/>
    <w:rsid w:val="00795366"/>
    <w:rsid w:val="00795809"/>
    <w:rsid w:val="00795DD4"/>
    <w:rsid w:val="007971E9"/>
    <w:rsid w:val="007A0105"/>
    <w:rsid w:val="007A1E42"/>
    <w:rsid w:val="007A3D7A"/>
    <w:rsid w:val="007A6163"/>
    <w:rsid w:val="007A69AC"/>
    <w:rsid w:val="007A713B"/>
    <w:rsid w:val="007B1C16"/>
    <w:rsid w:val="007B3A38"/>
    <w:rsid w:val="007B4A41"/>
    <w:rsid w:val="007B756D"/>
    <w:rsid w:val="007B7778"/>
    <w:rsid w:val="007B7B67"/>
    <w:rsid w:val="007B7DAA"/>
    <w:rsid w:val="007C0EDA"/>
    <w:rsid w:val="007C1136"/>
    <w:rsid w:val="007C1860"/>
    <w:rsid w:val="007C2ED6"/>
    <w:rsid w:val="007C53DD"/>
    <w:rsid w:val="007D7261"/>
    <w:rsid w:val="007D7D7E"/>
    <w:rsid w:val="007E3501"/>
    <w:rsid w:val="007E3741"/>
    <w:rsid w:val="007E4677"/>
    <w:rsid w:val="007E673D"/>
    <w:rsid w:val="007F0B39"/>
    <w:rsid w:val="007F0CCF"/>
    <w:rsid w:val="007F1BBB"/>
    <w:rsid w:val="007F43DD"/>
    <w:rsid w:val="007F47F8"/>
    <w:rsid w:val="007F5906"/>
    <w:rsid w:val="00803D6A"/>
    <w:rsid w:val="0080429D"/>
    <w:rsid w:val="00804541"/>
    <w:rsid w:val="00805A4C"/>
    <w:rsid w:val="00806070"/>
    <w:rsid w:val="0080624C"/>
    <w:rsid w:val="0080643B"/>
    <w:rsid w:val="00811B51"/>
    <w:rsid w:val="008138A7"/>
    <w:rsid w:val="00815D59"/>
    <w:rsid w:val="0081633A"/>
    <w:rsid w:val="008164FA"/>
    <w:rsid w:val="008167C3"/>
    <w:rsid w:val="0081697F"/>
    <w:rsid w:val="00817133"/>
    <w:rsid w:val="008224D0"/>
    <w:rsid w:val="00822558"/>
    <w:rsid w:val="00822A9D"/>
    <w:rsid w:val="008243A0"/>
    <w:rsid w:val="00827EAC"/>
    <w:rsid w:val="0083047E"/>
    <w:rsid w:val="00834277"/>
    <w:rsid w:val="00834FD7"/>
    <w:rsid w:val="00835664"/>
    <w:rsid w:val="00835CE9"/>
    <w:rsid w:val="0083678A"/>
    <w:rsid w:val="00844579"/>
    <w:rsid w:val="008445F1"/>
    <w:rsid w:val="0084784A"/>
    <w:rsid w:val="008517DD"/>
    <w:rsid w:val="00851D7F"/>
    <w:rsid w:val="00855153"/>
    <w:rsid w:val="00855767"/>
    <w:rsid w:val="00856C22"/>
    <w:rsid w:val="00860042"/>
    <w:rsid w:val="0086740B"/>
    <w:rsid w:val="0086785A"/>
    <w:rsid w:val="00870053"/>
    <w:rsid w:val="00871A79"/>
    <w:rsid w:val="00871ED5"/>
    <w:rsid w:val="00872842"/>
    <w:rsid w:val="00873505"/>
    <w:rsid w:val="00875F9A"/>
    <w:rsid w:val="0087697E"/>
    <w:rsid w:val="00882F06"/>
    <w:rsid w:val="008844C0"/>
    <w:rsid w:val="00890874"/>
    <w:rsid w:val="00890B52"/>
    <w:rsid w:val="00890F15"/>
    <w:rsid w:val="00891577"/>
    <w:rsid w:val="008915D7"/>
    <w:rsid w:val="00891F03"/>
    <w:rsid w:val="008937D2"/>
    <w:rsid w:val="00896A6D"/>
    <w:rsid w:val="00896EAF"/>
    <w:rsid w:val="008A0C11"/>
    <w:rsid w:val="008A16A0"/>
    <w:rsid w:val="008A191C"/>
    <w:rsid w:val="008A3405"/>
    <w:rsid w:val="008A67B2"/>
    <w:rsid w:val="008B1D82"/>
    <w:rsid w:val="008B52D6"/>
    <w:rsid w:val="008B5F1F"/>
    <w:rsid w:val="008B5FA7"/>
    <w:rsid w:val="008B62DD"/>
    <w:rsid w:val="008C0B18"/>
    <w:rsid w:val="008C1AB2"/>
    <w:rsid w:val="008C21B2"/>
    <w:rsid w:val="008C307F"/>
    <w:rsid w:val="008C44B5"/>
    <w:rsid w:val="008C4A7A"/>
    <w:rsid w:val="008D26AC"/>
    <w:rsid w:val="008D3BE2"/>
    <w:rsid w:val="008D4CDE"/>
    <w:rsid w:val="008E0B28"/>
    <w:rsid w:val="008E1152"/>
    <w:rsid w:val="008E345D"/>
    <w:rsid w:val="008E368A"/>
    <w:rsid w:val="008E395B"/>
    <w:rsid w:val="008E55A1"/>
    <w:rsid w:val="008E618A"/>
    <w:rsid w:val="008E6C5C"/>
    <w:rsid w:val="008F0B57"/>
    <w:rsid w:val="008F3E00"/>
    <w:rsid w:val="008F42F2"/>
    <w:rsid w:val="008F4612"/>
    <w:rsid w:val="008F4DA1"/>
    <w:rsid w:val="008F71F8"/>
    <w:rsid w:val="008F7F2A"/>
    <w:rsid w:val="00900ACF"/>
    <w:rsid w:val="009029C9"/>
    <w:rsid w:val="00902F78"/>
    <w:rsid w:val="00906331"/>
    <w:rsid w:val="00907254"/>
    <w:rsid w:val="00907723"/>
    <w:rsid w:val="00911635"/>
    <w:rsid w:val="00911A59"/>
    <w:rsid w:val="00911BEB"/>
    <w:rsid w:val="00913427"/>
    <w:rsid w:val="00913E41"/>
    <w:rsid w:val="00914191"/>
    <w:rsid w:val="00915C91"/>
    <w:rsid w:val="00916636"/>
    <w:rsid w:val="00916AF4"/>
    <w:rsid w:val="00920CCC"/>
    <w:rsid w:val="0092212C"/>
    <w:rsid w:val="00923AA8"/>
    <w:rsid w:val="00925D5C"/>
    <w:rsid w:val="00927191"/>
    <w:rsid w:val="009277B2"/>
    <w:rsid w:val="009305FE"/>
    <w:rsid w:val="009310D5"/>
    <w:rsid w:val="00931F5A"/>
    <w:rsid w:val="0093295D"/>
    <w:rsid w:val="00933CE1"/>
    <w:rsid w:val="0093664F"/>
    <w:rsid w:val="009372DA"/>
    <w:rsid w:val="00941063"/>
    <w:rsid w:val="0094229C"/>
    <w:rsid w:val="00943579"/>
    <w:rsid w:val="009447F3"/>
    <w:rsid w:val="00944E42"/>
    <w:rsid w:val="0094732A"/>
    <w:rsid w:val="009506EF"/>
    <w:rsid w:val="009513A6"/>
    <w:rsid w:val="009517B3"/>
    <w:rsid w:val="00953FB4"/>
    <w:rsid w:val="00956236"/>
    <w:rsid w:val="00963E72"/>
    <w:rsid w:val="00964E96"/>
    <w:rsid w:val="009653E6"/>
    <w:rsid w:val="00966F1B"/>
    <w:rsid w:val="00967290"/>
    <w:rsid w:val="009676D4"/>
    <w:rsid w:val="0096781E"/>
    <w:rsid w:val="00967D8F"/>
    <w:rsid w:val="009703A4"/>
    <w:rsid w:val="00970A32"/>
    <w:rsid w:val="00970C22"/>
    <w:rsid w:val="00971417"/>
    <w:rsid w:val="00972A2E"/>
    <w:rsid w:val="0097443E"/>
    <w:rsid w:val="00975AFF"/>
    <w:rsid w:val="00982A30"/>
    <w:rsid w:val="00982A9B"/>
    <w:rsid w:val="00982EF3"/>
    <w:rsid w:val="00982FEC"/>
    <w:rsid w:val="00990A27"/>
    <w:rsid w:val="00990FF8"/>
    <w:rsid w:val="00991110"/>
    <w:rsid w:val="009920E4"/>
    <w:rsid w:val="00992C19"/>
    <w:rsid w:val="00993426"/>
    <w:rsid w:val="00994A56"/>
    <w:rsid w:val="00994B83"/>
    <w:rsid w:val="00995615"/>
    <w:rsid w:val="009959D9"/>
    <w:rsid w:val="00995A5C"/>
    <w:rsid w:val="00995BE0"/>
    <w:rsid w:val="00997EDD"/>
    <w:rsid w:val="009A0095"/>
    <w:rsid w:val="009A1E56"/>
    <w:rsid w:val="009A34E8"/>
    <w:rsid w:val="009A427B"/>
    <w:rsid w:val="009A4FDC"/>
    <w:rsid w:val="009A5CFB"/>
    <w:rsid w:val="009A63A1"/>
    <w:rsid w:val="009A7721"/>
    <w:rsid w:val="009A7CFA"/>
    <w:rsid w:val="009B101C"/>
    <w:rsid w:val="009B2188"/>
    <w:rsid w:val="009B35C0"/>
    <w:rsid w:val="009B5F8D"/>
    <w:rsid w:val="009B6C9F"/>
    <w:rsid w:val="009B6D20"/>
    <w:rsid w:val="009B7505"/>
    <w:rsid w:val="009C0E78"/>
    <w:rsid w:val="009C1F50"/>
    <w:rsid w:val="009C3416"/>
    <w:rsid w:val="009C6D2C"/>
    <w:rsid w:val="009D0E83"/>
    <w:rsid w:val="009D0F13"/>
    <w:rsid w:val="009D129E"/>
    <w:rsid w:val="009D2163"/>
    <w:rsid w:val="009D27C9"/>
    <w:rsid w:val="009D2F9B"/>
    <w:rsid w:val="009D319F"/>
    <w:rsid w:val="009D4876"/>
    <w:rsid w:val="009D4A1E"/>
    <w:rsid w:val="009D4CEA"/>
    <w:rsid w:val="009D4EED"/>
    <w:rsid w:val="009D5931"/>
    <w:rsid w:val="009D5A6D"/>
    <w:rsid w:val="009D6040"/>
    <w:rsid w:val="009D66A8"/>
    <w:rsid w:val="009E0031"/>
    <w:rsid w:val="009E2F3C"/>
    <w:rsid w:val="009E3685"/>
    <w:rsid w:val="009E476B"/>
    <w:rsid w:val="009E5D38"/>
    <w:rsid w:val="009E626E"/>
    <w:rsid w:val="009E628C"/>
    <w:rsid w:val="009E6748"/>
    <w:rsid w:val="009E7259"/>
    <w:rsid w:val="009E7A20"/>
    <w:rsid w:val="009F2973"/>
    <w:rsid w:val="009F323A"/>
    <w:rsid w:val="009F3BF5"/>
    <w:rsid w:val="009F50E3"/>
    <w:rsid w:val="009F6030"/>
    <w:rsid w:val="009F60F2"/>
    <w:rsid w:val="00A0112F"/>
    <w:rsid w:val="00A024FC"/>
    <w:rsid w:val="00A05EC2"/>
    <w:rsid w:val="00A06B7D"/>
    <w:rsid w:val="00A074A7"/>
    <w:rsid w:val="00A11848"/>
    <w:rsid w:val="00A14559"/>
    <w:rsid w:val="00A15887"/>
    <w:rsid w:val="00A22410"/>
    <w:rsid w:val="00A240DD"/>
    <w:rsid w:val="00A25639"/>
    <w:rsid w:val="00A25C18"/>
    <w:rsid w:val="00A26D4B"/>
    <w:rsid w:val="00A26E4E"/>
    <w:rsid w:val="00A3053C"/>
    <w:rsid w:val="00A31D24"/>
    <w:rsid w:val="00A35BB7"/>
    <w:rsid w:val="00A40E18"/>
    <w:rsid w:val="00A42168"/>
    <w:rsid w:val="00A4277A"/>
    <w:rsid w:val="00A42A84"/>
    <w:rsid w:val="00A42A9D"/>
    <w:rsid w:val="00A43A32"/>
    <w:rsid w:val="00A43CD4"/>
    <w:rsid w:val="00A47658"/>
    <w:rsid w:val="00A50975"/>
    <w:rsid w:val="00A51796"/>
    <w:rsid w:val="00A52064"/>
    <w:rsid w:val="00A52F3B"/>
    <w:rsid w:val="00A53180"/>
    <w:rsid w:val="00A55095"/>
    <w:rsid w:val="00A55AF2"/>
    <w:rsid w:val="00A56125"/>
    <w:rsid w:val="00A56652"/>
    <w:rsid w:val="00A60320"/>
    <w:rsid w:val="00A610EC"/>
    <w:rsid w:val="00A61EBE"/>
    <w:rsid w:val="00A64010"/>
    <w:rsid w:val="00A64CA0"/>
    <w:rsid w:val="00A7181C"/>
    <w:rsid w:val="00A719FF"/>
    <w:rsid w:val="00A72FA8"/>
    <w:rsid w:val="00A75FB1"/>
    <w:rsid w:val="00A766DA"/>
    <w:rsid w:val="00A77C54"/>
    <w:rsid w:val="00A82ED3"/>
    <w:rsid w:val="00A85EA0"/>
    <w:rsid w:val="00A87280"/>
    <w:rsid w:val="00A90E95"/>
    <w:rsid w:val="00A91937"/>
    <w:rsid w:val="00A91B12"/>
    <w:rsid w:val="00A9318C"/>
    <w:rsid w:val="00A957AC"/>
    <w:rsid w:val="00A95C49"/>
    <w:rsid w:val="00A9643C"/>
    <w:rsid w:val="00A96860"/>
    <w:rsid w:val="00A96A69"/>
    <w:rsid w:val="00A96DA9"/>
    <w:rsid w:val="00A97C11"/>
    <w:rsid w:val="00AA137F"/>
    <w:rsid w:val="00AA2274"/>
    <w:rsid w:val="00AA2776"/>
    <w:rsid w:val="00AA385D"/>
    <w:rsid w:val="00AA3C8C"/>
    <w:rsid w:val="00AA4C48"/>
    <w:rsid w:val="00AA5665"/>
    <w:rsid w:val="00AA5F4B"/>
    <w:rsid w:val="00AA6728"/>
    <w:rsid w:val="00AA69C2"/>
    <w:rsid w:val="00AA765E"/>
    <w:rsid w:val="00AA7CBB"/>
    <w:rsid w:val="00AA7E2A"/>
    <w:rsid w:val="00AB0889"/>
    <w:rsid w:val="00AB0AA6"/>
    <w:rsid w:val="00AB1CF7"/>
    <w:rsid w:val="00AB34C0"/>
    <w:rsid w:val="00AB6DB7"/>
    <w:rsid w:val="00AB7858"/>
    <w:rsid w:val="00AC2D43"/>
    <w:rsid w:val="00AC2D6B"/>
    <w:rsid w:val="00AC34EF"/>
    <w:rsid w:val="00AC3D35"/>
    <w:rsid w:val="00AC5340"/>
    <w:rsid w:val="00AC5348"/>
    <w:rsid w:val="00AD03FC"/>
    <w:rsid w:val="00AD2B95"/>
    <w:rsid w:val="00AD2D06"/>
    <w:rsid w:val="00AD51BF"/>
    <w:rsid w:val="00AD57E5"/>
    <w:rsid w:val="00AD6A56"/>
    <w:rsid w:val="00AD6B62"/>
    <w:rsid w:val="00AD79D9"/>
    <w:rsid w:val="00AE1252"/>
    <w:rsid w:val="00AE31DE"/>
    <w:rsid w:val="00AE3606"/>
    <w:rsid w:val="00AE3A6D"/>
    <w:rsid w:val="00AE4491"/>
    <w:rsid w:val="00AE483E"/>
    <w:rsid w:val="00AE53A9"/>
    <w:rsid w:val="00AE5C8C"/>
    <w:rsid w:val="00AE79C3"/>
    <w:rsid w:val="00AF216E"/>
    <w:rsid w:val="00AF3079"/>
    <w:rsid w:val="00AF47E9"/>
    <w:rsid w:val="00AF7165"/>
    <w:rsid w:val="00B0651D"/>
    <w:rsid w:val="00B078C8"/>
    <w:rsid w:val="00B07F62"/>
    <w:rsid w:val="00B10090"/>
    <w:rsid w:val="00B11D0B"/>
    <w:rsid w:val="00B14145"/>
    <w:rsid w:val="00B141FF"/>
    <w:rsid w:val="00B14538"/>
    <w:rsid w:val="00B15373"/>
    <w:rsid w:val="00B1540D"/>
    <w:rsid w:val="00B173BB"/>
    <w:rsid w:val="00B17923"/>
    <w:rsid w:val="00B2195B"/>
    <w:rsid w:val="00B223CF"/>
    <w:rsid w:val="00B23DF1"/>
    <w:rsid w:val="00B24440"/>
    <w:rsid w:val="00B24BA1"/>
    <w:rsid w:val="00B24C13"/>
    <w:rsid w:val="00B2561F"/>
    <w:rsid w:val="00B260F7"/>
    <w:rsid w:val="00B26E34"/>
    <w:rsid w:val="00B27023"/>
    <w:rsid w:val="00B3166F"/>
    <w:rsid w:val="00B32A92"/>
    <w:rsid w:val="00B36BA6"/>
    <w:rsid w:val="00B37AB2"/>
    <w:rsid w:val="00B406C7"/>
    <w:rsid w:val="00B407E6"/>
    <w:rsid w:val="00B4089D"/>
    <w:rsid w:val="00B41804"/>
    <w:rsid w:val="00B43BBE"/>
    <w:rsid w:val="00B43F3D"/>
    <w:rsid w:val="00B45C74"/>
    <w:rsid w:val="00B4616C"/>
    <w:rsid w:val="00B463E8"/>
    <w:rsid w:val="00B46C80"/>
    <w:rsid w:val="00B4725C"/>
    <w:rsid w:val="00B4734B"/>
    <w:rsid w:val="00B47B48"/>
    <w:rsid w:val="00B50D72"/>
    <w:rsid w:val="00B53B2F"/>
    <w:rsid w:val="00B5497A"/>
    <w:rsid w:val="00B54AC1"/>
    <w:rsid w:val="00B55EF1"/>
    <w:rsid w:val="00B571D0"/>
    <w:rsid w:val="00B60529"/>
    <w:rsid w:val="00B61714"/>
    <w:rsid w:val="00B70205"/>
    <w:rsid w:val="00B70AE8"/>
    <w:rsid w:val="00B70B90"/>
    <w:rsid w:val="00B70FF7"/>
    <w:rsid w:val="00B715B8"/>
    <w:rsid w:val="00B71834"/>
    <w:rsid w:val="00B7278A"/>
    <w:rsid w:val="00B72B07"/>
    <w:rsid w:val="00B72C47"/>
    <w:rsid w:val="00B73CB4"/>
    <w:rsid w:val="00B7573A"/>
    <w:rsid w:val="00B76D65"/>
    <w:rsid w:val="00B775F5"/>
    <w:rsid w:val="00B80DE3"/>
    <w:rsid w:val="00B81F48"/>
    <w:rsid w:val="00B82125"/>
    <w:rsid w:val="00B82DEF"/>
    <w:rsid w:val="00B83FBC"/>
    <w:rsid w:val="00B845F7"/>
    <w:rsid w:val="00B87C54"/>
    <w:rsid w:val="00B9146E"/>
    <w:rsid w:val="00B923B9"/>
    <w:rsid w:val="00B9247E"/>
    <w:rsid w:val="00B92B17"/>
    <w:rsid w:val="00B9325F"/>
    <w:rsid w:val="00B9361B"/>
    <w:rsid w:val="00B942C0"/>
    <w:rsid w:val="00B9446A"/>
    <w:rsid w:val="00B94551"/>
    <w:rsid w:val="00B95412"/>
    <w:rsid w:val="00B961CD"/>
    <w:rsid w:val="00B964E6"/>
    <w:rsid w:val="00BA1CF3"/>
    <w:rsid w:val="00BA2020"/>
    <w:rsid w:val="00BA3446"/>
    <w:rsid w:val="00BA3F24"/>
    <w:rsid w:val="00BA4CEC"/>
    <w:rsid w:val="00BB08C5"/>
    <w:rsid w:val="00BB330A"/>
    <w:rsid w:val="00BB3DBA"/>
    <w:rsid w:val="00BB44A0"/>
    <w:rsid w:val="00BB4AFA"/>
    <w:rsid w:val="00BB543E"/>
    <w:rsid w:val="00BB65BE"/>
    <w:rsid w:val="00BB6E82"/>
    <w:rsid w:val="00BC03BB"/>
    <w:rsid w:val="00BC1200"/>
    <w:rsid w:val="00BC16AE"/>
    <w:rsid w:val="00BC56B1"/>
    <w:rsid w:val="00BC5CC9"/>
    <w:rsid w:val="00BC604D"/>
    <w:rsid w:val="00BC6398"/>
    <w:rsid w:val="00BC7ABA"/>
    <w:rsid w:val="00BC7E1F"/>
    <w:rsid w:val="00BD034F"/>
    <w:rsid w:val="00BD440E"/>
    <w:rsid w:val="00BD49DA"/>
    <w:rsid w:val="00BD51E9"/>
    <w:rsid w:val="00BE1B4E"/>
    <w:rsid w:val="00BE2797"/>
    <w:rsid w:val="00BE2C42"/>
    <w:rsid w:val="00BE4A56"/>
    <w:rsid w:val="00BE6BCF"/>
    <w:rsid w:val="00BF0564"/>
    <w:rsid w:val="00BF06A4"/>
    <w:rsid w:val="00BF0BEE"/>
    <w:rsid w:val="00BF187D"/>
    <w:rsid w:val="00BF386C"/>
    <w:rsid w:val="00BF4E17"/>
    <w:rsid w:val="00BF5CDD"/>
    <w:rsid w:val="00BF62A0"/>
    <w:rsid w:val="00BF6F52"/>
    <w:rsid w:val="00BF762A"/>
    <w:rsid w:val="00BF7853"/>
    <w:rsid w:val="00BF7B4E"/>
    <w:rsid w:val="00C00128"/>
    <w:rsid w:val="00C00840"/>
    <w:rsid w:val="00C027BA"/>
    <w:rsid w:val="00C03B18"/>
    <w:rsid w:val="00C0583A"/>
    <w:rsid w:val="00C05E60"/>
    <w:rsid w:val="00C06AA4"/>
    <w:rsid w:val="00C07E9B"/>
    <w:rsid w:val="00C103A6"/>
    <w:rsid w:val="00C106FC"/>
    <w:rsid w:val="00C1075E"/>
    <w:rsid w:val="00C10FA7"/>
    <w:rsid w:val="00C11823"/>
    <w:rsid w:val="00C11D09"/>
    <w:rsid w:val="00C13172"/>
    <w:rsid w:val="00C1342A"/>
    <w:rsid w:val="00C13F90"/>
    <w:rsid w:val="00C14943"/>
    <w:rsid w:val="00C16300"/>
    <w:rsid w:val="00C16695"/>
    <w:rsid w:val="00C167B6"/>
    <w:rsid w:val="00C1684B"/>
    <w:rsid w:val="00C16EC0"/>
    <w:rsid w:val="00C25083"/>
    <w:rsid w:val="00C259BF"/>
    <w:rsid w:val="00C27AD7"/>
    <w:rsid w:val="00C32CE5"/>
    <w:rsid w:val="00C35924"/>
    <w:rsid w:val="00C37D4B"/>
    <w:rsid w:val="00C40776"/>
    <w:rsid w:val="00C407BC"/>
    <w:rsid w:val="00C41230"/>
    <w:rsid w:val="00C4172A"/>
    <w:rsid w:val="00C42EA7"/>
    <w:rsid w:val="00C43881"/>
    <w:rsid w:val="00C44119"/>
    <w:rsid w:val="00C503E3"/>
    <w:rsid w:val="00C50B62"/>
    <w:rsid w:val="00C50D80"/>
    <w:rsid w:val="00C5204F"/>
    <w:rsid w:val="00C53D67"/>
    <w:rsid w:val="00C54779"/>
    <w:rsid w:val="00C54C02"/>
    <w:rsid w:val="00C55ABA"/>
    <w:rsid w:val="00C55B44"/>
    <w:rsid w:val="00C56EAF"/>
    <w:rsid w:val="00C5759A"/>
    <w:rsid w:val="00C57E05"/>
    <w:rsid w:val="00C57E7B"/>
    <w:rsid w:val="00C60FDC"/>
    <w:rsid w:val="00C6114C"/>
    <w:rsid w:val="00C62BFC"/>
    <w:rsid w:val="00C64B23"/>
    <w:rsid w:val="00C657F0"/>
    <w:rsid w:val="00C659BE"/>
    <w:rsid w:val="00C71A95"/>
    <w:rsid w:val="00C72A8D"/>
    <w:rsid w:val="00C72BA1"/>
    <w:rsid w:val="00C74C36"/>
    <w:rsid w:val="00C7538D"/>
    <w:rsid w:val="00C7628A"/>
    <w:rsid w:val="00C76875"/>
    <w:rsid w:val="00C77F65"/>
    <w:rsid w:val="00C80A28"/>
    <w:rsid w:val="00C80E7F"/>
    <w:rsid w:val="00C81B58"/>
    <w:rsid w:val="00C81D93"/>
    <w:rsid w:val="00C82D3A"/>
    <w:rsid w:val="00C834B1"/>
    <w:rsid w:val="00C83E8B"/>
    <w:rsid w:val="00C84B56"/>
    <w:rsid w:val="00C853C6"/>
    <w:rsid w:val="00C901B3"/>
    <w:rsid w:val="00C9051D"/>
    <w:rsid w:val="00C90A67"/>
    <w:rsid w:val="00C915EB"/>
    <w:rsid w:val="00C917BC"/>
    <w:rsid w:val="00C9304B"/>
    <w:rsid w:val="00C931BB"/>
    <w:rsid w:val="00C9396D"/>
    <w:rsid w:val="00C94C43"/>
    <w:rsid w:val="00C95979"/>
    <w:rsid w:val="00C95C9A"/>
    <w:rsid w:val="00C960C4"/>
    <w:rsid w:val="00CA1B98"/>
    <w:rsid w:val="00CA6100"/>
    <w:rsid w:val="00CA6A42"/>
    <w:rsid w:val="00CB186B"/>
    <w:rsid w:val="00CB21F5"/>
    <w:rsid w:val="00CB3EC8"/>
    <w:rsid w:val="00CB3F18"/>
    <w:rsid w:val="00CB6D3B"/>
    <w:rsid w:val="00CB71B3"/>
    <w:rsid w:val="00CB7A0D"/>
    <w:rsid w:val="00CB7DD2"/>
    <w:rsid w:val="00CC0316"/>
    <w:rsid w:val="00CC0AF6"/>
    <w:rsid w:val="00CC3999"/>
    <w:rsid w:val="00CC42B9"/>
    <w:rsid w:val="00CC530A"/>
    <w:rsid w:val="00CC5322"/>
    <w:rsid w:val="00CC5E41"/>
    <w:rsid w:val="00CC640C"/>
    <w:rsid w:val="00CC6C07"/>
    <w:rsid w:val="00CC78B0"/>
    <w:rsid w:val="00CC7D49"/>
    <w:rsid w:val="00CD066E"/>
    <w:rsid w:val="00CD06D7"/>
    <w:rsid w:val="00CD1286"/>
    <w:rsid w:val="00CD1EC6"/>
    <w:rsid w:val="00CD3982"/>
    <w:rsid w:val="00CD3E33"/>
    <w:rsid w:val="00CD59E7"/>
    <w:rsid w:val="00CD5BFD"/>
    <w:rsid w:val="00CD6658"/>
    <w:rsid w:val="00CD67F5"/>
    <w:rsid w:val="00CE0DA9"/>
    <w:rsid w:val="00CE10D5"/>
    <w:rsid w:val="00CE1793"/>
    <w:rsid w:val="00CE3511"/>
    <w:rsid w:val="00CE4632"/>
    <w:rsid w:val="00CE6C21"/>
    <w:rsid w:val="00CE78B9"/>
    <w:rsid w:val="00CE7BF1"/>
    <w:rsid w:val="00CF1423"/>
    <w:rsid w:val="00CF17B6"/>
    <w:rsid w:val="00CF247F"/>
    <w:rsid w:val="00CF43CA"/>
    <w:rsid w:val="00CF6567"/>
    <w:rsid w:val="00CF7CAD"/>
    <w:rsid w:val="00D022DB"/>
    <w:rsid w:val="00D07466"/>
    <w:rsid w:val="00D10CDE"/>
    <w:rsid w:val="00D1141F"/>
    <w:rsid w:val="00D13EA8"/>
    <w:rsid w:val="00D145C8"/>
    <w:rsid w:val="00D17360"/>
    <w:rsid w:val="00D178C3"/>
    <w:rsid w:val="00D21BF8"/>
    <w:rsid w:val="00D21FDF"/>
    <w:rsid w:val="00D247EE"/>
    <w:rsid w:val="00D24DB0"/>
    <w:rsid w:val="00D25AA0"/>
    <w:rsid w:val="00D26C46"/>
    <w:rsid w:val="00D2734D"/>
    <w:rsid w:val="00D276D4"/>
    <w:rsid w:val="00D30A36"/>
    <w:rsid w:val="00D30C18"/>
    <w:rsid w:val="00D32EA2"/>
    <w:rsid w:val="00D33DB9"/>
    <w:rsid w:val="00D3410A"/>
    <w:rsid w:val="00D3591C"/>
    <w:rsid w:val="00D3648D"/>
    <w:rsid w:val="00D370CA"/>
    <w:rsid w:val="00D3763C"/>
    <w:rsid w:val="00D379CD"/>
    <w:rsid w:val="00D37A9B"/>
    <w:rsid w:val="00D40B9A"/>
    <w:rsid w:val="00D41A02"/>
    <w:rsid w:val="00D43403"/>
    <w:rsid w:val="00D43826"/>
    <w:rsid w:val="00D439DB"/>
    <w:rsid w:val="00D440CD"/>
    <w:rsid w:val="00D44C04"/>
    <w:rsid w:val="00D45B34"/>
    <w:rsid w:val="00D50550"/>
    <w:rsid w:val="00D52512"/>
    <w:rsid w:val="00D54AC0"/>
    <w:rsid w:val="00D55A29"/>
    <w:rsid w:val="00D55A46"/>
    <w:rsid w:val="00D56BC5"/>
    <w:rsid w:val="00D6096A"/>
    <w:rsid w:val="00D60FC2"/>
    <w:rsid w:val="00D625CB"/>
    <w:rsid w:val="00D63647"/>
    <w:rsid w:val="00D64168"/>
    <w:rsid w:val="00D642D5"/>
    <w:rsid w:val="00D66D93"/>
    <w:rsid w:val="00D70790"/>
    <w:rsid w:val="00D70C41"/>
    <w:rsid w:val="00D70D72"/>
    <w:rsid w:val="00D72901"/>
    <w:rsid w:val="00D72B46"/>
    <w:rsid w:val="00D73F7E"/>
    <w:rsid w:val="00D753A5"/>
    <w:rsid w:val="00D80340"/>
    <w:rsid w:val="00D80DBE"/>
    <w:rsid w:val="00D80FA1"/>
    <w:rsid w:val="00D81077"/>
    <w:rsid w:val="00D82DE4"/>
    <w:rsid w:val="00D833CE"/>
    <w:rsid w:val="00D84476"/>
    <w:rsid w:val="00D87703"/>
    <w:rsid w:val="00D903DC"/>
    <w:rsid w:val="00D93046"/>
    <w:rsid w:val="00D94328"/>
    <w:rsid w:val="00D96102"/>
    <w:rsid w:val="00D961EA"/>
    <w:rsid w:val="00D96358"/>
    <w:rsid w:val="00D97E46"/>
    <w:rsid w:val="00DA0628"/>
    <w:rsid w:val="00DA0D9B"/>
    <w:rsid w:val="00DA20D9"/>
    <w:rsid w:val="00DA3905"/>
    <w:rsid w:val="00DA43C2"/>
    <w:rsid w:val="00DA5973"/>
    <w:rsid w:val="00DA6EAA"/>
    <w:rsid w:val="00DB14F3"/>
    <w:rsid w:val="00DB187B"/>
    <w:rsid w:val="00DB1E89"/>
    <w:rsid w:val="00DB1FCD"/>
    <w:rsid w:val="00DB4357"/>
    <w:rsid w:val="00DB5E62"/>
    <w:rsid w:val="00DB6A04"/>
    <w:rsid w:val="00DC00F2"/>
    <w:rsid w:val="00DC0354"/>
    <w:rsid w:val="00DC2098"/>
    <w:rsid w:val="00DC5476"/>
    <w:rsid w:val="00DC6D6F"/>
    <w:rsid w:val="00DD0CDF"/>
    <w:rsid w:val="00DD18AE"/>
    <w:rsid w:val="00DD252A"/>
    <w:rsid w:val="00DD5493"/>
    <w:rsid w:val="00DD592B"/>
    <w:rsid w:val="00DD5F8B"/>
    <w:rsid w:val="00DE1771"/>
    <w:rsid w:val="00DE28C5"/>
    <w:rsid w:val="00DE2D8F"/>
    <w:rsid w:val="00DE2F38"/>
    <w:rsid w:val="00DE51B5"/>
    <w:rsid w:val="00DE51C8"/>
    <w:rsid w:val="00DE5700"/>
    <w:rsid w:val="00DE64E9"/>
    <w:rsid w:val="00DF00F7"/>
    <w:rsid w:val="00DF2421"/>
    <w:rsid w:val="00DF3EBB"/>
    <w:rsid w:val="00DF6308"/>
    <w:rsid w:val="00DF66B1"/>
    <w:rsid w:val="00E001F2"/>
    <w:rsid w:val="00E008B8"/>
    <w:rsid w:val="00E01FA4"/>
    <w:rsid w:val="00E02E78"/>
    <w:rsid w:val="00E050D0"/>
    <w:rsid w:val="00E05473"/>
    <w:rsid w:val="00E07EEA"/>
    <w:rsid w:val="00E1018F"/>
    <w:rsid w:val="00E164C6"/>
    <w:rsid w:val="00E17434"/>
    <w:rsid w:val="00E206AA"/>
    <w:rsid w:val="00E21F9F"/>
    <w:rsid w:val="00E23187"/>
    <w:rsid w:val="00E24907"/>
    <w:rsid w:val="00E27EB0"/>
    <w:rsid w:val="00E30008"/>
    <w:rsid w:val="00E306D5"/>
    <w:rsid w:val="00E30A8F"/>
    <w:rsid w:val="00E3104C"/>
    <w:rsid w:val="00E32539"/>
    <w:rsid w:val="00E3398A"/>
    <w:rsid w:val="00E368FA"/>
    <w:rsid w:val="00E369C8"/>
    <w:rsid w:val="00E36F69"/>
    <w:rsid w:val="00E373D9"/>
    <w:rsid w:val="00E412F8"/>
    <w:rsid w:val="00E42B60"/>
    <w:rsid w:val="00E42C51"/>
    <w:rsid w:val="00E4305D"/>
    <w:rsid w:val="00E44619"/>
    <w:rsid w:val="00E51636"/>
    <w:rsid w:val="00E5693F"/>
    <w:rsid w:val="00E575C9"/>
    <w:rsid w:val="00E63A36"/>
    <w:rsid w:val="00E63C58"/>
    <w:rsid w:val="00E6587C"/>
    <w:rsid w:val="00E65CA7"/>
    <w:rsid w:val="00E66B42"/>
    <w:rsid w:val="00E66C52"/>
    <w:rsid w:val="00E671BC"/>
    <w:rsid w:val="00E72157"/>
    <w:rsid w:val="00E739CD"/>
    <w:rsid w:val="00E7423F"/>
    <w:rsid w:val="00E74C91"/>
    <w:rsid w:val="00E75969"/>
    <w:rsid w:val="00E8078C"/>
    <w:rsid w:val="00E8082F"/>
    <w:rsid w:val="00E80D13"/>
    <w:rsid w:val="00E80D9D"/>
    <w:rsid w:val="00E82BEB"/>
    <w:rsid w:val="00E855E9"/>
    <w:rsid w:val="00E8645D"/>
    <w:rsid w:val="00E87ADA"/>
    <w:rsid w:val="00E91596"/>
    <w:rsid w:val="00E9185B"/>
    <w:rsid w:val="00E92AE4"/>
    <w:rsid w:val="00E9383B"/>
    <w:rsid w:val="00E93D74"/>
    <w:rsid w:val="00E9438C"/>
    <w:rsid w:val="00E956CA"/>
    <w:rsid w:val="00E97AC0"/>
    <w:rsid w:val="00EA4689"/>
    <w:rsid w:val="00EA6254"/>
    <w:rsid w:val="00EA6CA5"/>
    <w:rsid w:val="00EB1120"/>
    <w:rsid w:val="00EB39A6"/>
    <w:rsid w:val="00EB5709"/>
    <w:rsid w:val="00EB5723"/>
    <w:rsid w:val="00EB61D4"/>
    <w:rsid w:val="00EB63EC"/>
    <w:rsid w:val="00EB703E"/>
    <w:rsid w:val="00EC05F8"/>
    <w:rsid w:val="00EC1622"/>
    <w:rsid w:val="00EC1A6A"/>
    <w:rsid w:val="00EC1EC5"/>
    <w:rsid w:val="00EC2393"/>
    <w:rsid w:val="00EC37F0"/>
    <w:rsid w:val="00EC3C4A"/>
    <w:rsid w:val="00EC5C68"/>
    <w:rsid w:val="00EC6998"/>
    <w:rsid w:val="00ED1719"/>
    <w:rsid w:val="00ED29C9"/>
    <w:rsid w:val="00ED3EEE"/>
    <w:rsid w:val="00ED4343"/>
    <w:rsid w:val="00ED63EA"/>
    <w:rsid w:val="00ED768C"/>
    <w:rsid w:val="00ED76EA"/>
    <w:rsid w:val="00EE01C6"/>
    <w:rsid w:val="00EE0A6A"/>
    <w:rsid w:val="00EE1A3F"/>
    <w:rsid w:val="00EE21FF"/>
    <w:rsid w:val="00EE3D48"/>
    <w:rsid w:val="00EE3E2B"/>
    <w:rsid w:val="00EE3F01"/>
    <w:rsid w:val="00EE4C73"/>
    <w:rsid w:val="00EE69A6"/>
    <w:rsid w:val="00EE7631"/>
    <w:rsid w:val="00EE7807"/>
    <w:rsid w:val="00EF0AE4"/>
    <w:rsid w:val="00EF1E95"/>
    <w:rsid w:val="00EF2063"/>
    <w:rsid w:val="00EF207C"/>
    <w:rsid w:val="00EF3A5C"/>
    <w:rsid w:val="00EF491D"/>
    <w:rsid w:val="00EF5540"/>
    <w:rsid w:val="00EF6E73"/>
    <w:rsid w:val="00F01A36"/>
    <w:rsid w:val="00F03E81"/>
    <w:rsid w:val="00F04D3B"/>
    <w:rsid w:val="00F055C9"/>
    <w:rsid w:val="00F061C8"/>
    <w:rsid w:val="00F11526"/>
    <w:rsid w:val="00F11B23"/>
    <w:rsid w:val="00F123AF"/>
    <w:rsid w:val="00F125FB"/>
    <w:rsid w:val="00F1419E"/>
    <w:rsid w:val="00F159A2"/>
    <w:rsid w:val="00F15EFF"/>
    <w:rsid w:val="00F160B8"/>
    <w:rsid w:val="00F16DF8"/>
    <w:rsid w:val="00F16F6B"/>
    <w:rsid w:val="00F1724C"/>
    <w:rsid w:val="00F21A3C"/>
    <w:rsid w:val="00F22AE1"/>
    <w:rsid w:val="00F23616"/>
    <w:rsid w:val="00F24312"/>
    <w:rsid w:val="00F257A1"/>
    <w:rsid w:val="00F258FA"/>
    <w:rsid w:val="00F2621A"/>
    <w:rsid w:val="00F26F13"/>
    <w:rsid w:val="00F326F2"/>
    <w:rsid w:val="00F32E90"/>
    <w:rsid w:val="00F33033"/>
    <w:rsid w:val="00F35AC2"/>
    <w:rsid w:val="00F35EB9"/>
    <w:rsid w:val="00F36B81"/>
    <w:rsid w:val="00F36D29"/>
    <w:rsid w:val="00F36D48"/>
    <w:rsid w:val="00F37266"/>
    <w:rsid w:val="00F37738"/>
    <w:rsid w:val="00F37A4C"/>
    <w:rsid w:val="00F4071C"/>
    <w:rsid w:val="00F40C5D"/>
    <w:rsid w:val="00F41CBF"/>
    <w:rsid w:val="00F4247B"/>
    <w:rsid w:val="00F42730"/>
    <w:rsid w:val="00F4440D"/>
    <w:rsid w:val="00F4558A"/>
    <w:rsid w:val="00F45C2C"/>
    <w:rsid w:val="00F465A4"/>
    <w:rsid w:val="00F506F2"/>
    <w:rsid w:val="00F50D79"/>
    <w:rsid w:val="00F53602"/>
    <w:rsid w:val="00F5373B"/>
    <w:rsid w:val="00F55739"/>
    <w:rsid w:val="00F55B06"/>
    <w:rsid w:val="00F57879"/>
    <w:rsid w:val="00F57CE2"/>
    <w:rsid w:val="00F605F6"/>
    <w:rsid w:val="00F627F0"/>
    <w:rsid w:val="00F642F0"/>
    <w:rsid w:val="00F644A0"/>
    <w:rsid w:val="00F65725"/>
    <w:rsid w:val="00F675F6"/>
    <w:rsid w:val="00F7014C"/>
    <w:rsid w:val="00F708DD"/>
    <w:rsid w:val="00F722A3"/>
    <w:rsid w:val="00F768C9"/>
    <w:rsid w:val="00F7728A"/>
    <w:rsid w:val="00F80435"/>
    <w:rsid w:val="00F82FA5"/>
    <w:rsid w:val="00F83C38"/>
    <w:rsid w:val="00F8598C"/>
    <w:rsid w:val="00F86CCE"/>
    <w:rsid w:val="00F876C3"/>
    <w:rsid w:val="00F922B8"/>
    <w:rsid w:val="00F923A5"/>
    <w:rsid w:val="00F92826"/>
    <w:rsid w:val="00F9309C"/>
    <w:rsid w:val="00F950CA"/>
    <w:rsid w:val="00F951C7"/>
    <w:rsid w:val="00F957A4"/>
    <w:rsid w:val="00F9590E"/>
    <w:rsid w:val="00F95B8F"/>
    <w:rsid w:val="00F96155"/>
    <w:rsid w:val="00F96B81"/>
    <w:rsid w:val="00F975E8"/>
    <w:rsid w:val="00FA096F"/>
    <w:rsid w:val="00FA5FBC"/>
    <w:rsid w:val="00FB035B"/>
    <w:rsid w:val="00FB136F"/>
    <w:rsid w:val="00FB1DEF"/>
    <w:rsid w:val="00FB28C2"/>
    <w:rsid w:val="00FB31B6"/>
    <w:rsid w:val="00FB3E02"/>
    <w:rsid w:val="00FB44DA"/>
    <w:rsid w:val="00FB5F62"/>
    <w:rsid w:val="00FB61C1"/>
    <w:rsid w:val="00FB7226"/>
    <w:rsid w:val="00FC1365"/>
    <w:rsid w:val="00FC3FBC"/>
    <w:rsid w:val="00FC4A72"/>
    <w:rsid w:val="00FC5630"/>
    <w:rsid w:val="00FC6114"/>
    <w:rsid w:val="00FC6152"/>
    <w:rsid w:val="00FC7C73"/>
    <w:rsid w:val="00FD124B"/>
    <w:rsid w:val="00FD1D74"/>
    <w:rsid w:val="00FD2187"/>
    <w:rsid w:val="00FE215A"/>
    <w:rsid w:val="00FE4DB4"/>
    <w:rsid w:val="00FE61E1"/>
    <w:rsid w:val="00FF1C55"/>
    <w:rsid w:val="00FF1F1F"/>
    <w:rsid w:val="00FF27AF"/>
    <w:rsid w:val="00FF6E94"/>
    <w:rsid w:val="00FF7261"/>
    <w:rsid w:val="00FF76E0"/>
    <w:rsid w:val="01A52882"/>
    <w:rsid w:val="02A14B73"/>
    <w:rsid w:val="032BF34A"/>
    <w:rsid w:val="037D6884"/>
    <w:rsid w:val="056B5DB3"/>
    <w:rsid w:val="05A738E4"/>
    <w:rsid w:val="05FDC4FC"/>
    <w:rsid w:val="08251F23"/>
    <w:rsid w:val="095798F3"/>
    <w:rsid w:val="0C073EA6"/>
    <w:rsid w:val="0E0A64BC"/>
    <w:rsid w:val="0FA90128"/>
    <w:rsid w:val="10B12273"/>
    <w:rsid w:val="11996652"/>
    <w:rsid w:val="14FAA719"/>
    <w:rsid w:val="154B39E5"/>
    <w:rsid w:val="163149A0"/>
    <w:rsid w:val="172CD904"/>
    <w:rsid w:val="21AA7D81"/>
    <w:rsid w:val="22483671"/>
    <w:rsid w:val="22D998DD"/>
    <w:rsid w:val="239E5E14"/>
    <w:rsid w:val="2BE80300"/>
    <w:rsid w:val="2E8A7DA2"/>
    <w:rsid w:val="314A399A"/>
    <w:rsid w:val="33E70885"/>
    <w:rsid w:val="36C77AE2"/>
    <w:rsid w:val="39E0AFC4"/>
    <w:rsid w:val="3A94000F"/>
    <w:rsid w:val="3D59669F"/>
    <w:rsid w:val="3DC15314"/>
    <w:rsid w:val="3E39BFB6"/>
    <w:rsid w:val="3FC7E054"/>
    <w:rsid w:val="3FD9436B"/>
    <w:rsid w:val="413FECB4"/>
    <w:rsid w:val="41F2F9C1"/>
    <w:rsid w:val="425A791D"/>
    <w:rsid w:val="4366370A"/>
    <w:rsid w:val="460C39D6"/>
    <w:rsid w:val="4773D29D"/>
    <w:rsid w:val="4A24F377"/>
    <w:rsid w:val="4DD4B47F"/>
    <w:rsid w:val="50C672AF"/>
    <w:rsid w:val="50DA3D95"/>
    <w:rsid w:val="52E7417F"/>
    <w:rsid w:val="576BE5B6"/>
    <w:rsid w:val="58355677"/>
    <w:rsid w:val="5888751F"/>
    <w:rsid w:val="5C473DE4"/>
    <w:rsid w:val="5F20BC76"/>
    <w:rsid w:val="5F64784B"/>
    <w:rsid w:val="60538B6A"/>
    <w:rsid w:val="60DF3973"/>
    <w:rsid w:val="60F24AE8"/>
    <w:rsid w:val="614DDC0B"/>
    <w:rsid w:val="6570B2D2"/>
    <w:rsid w:val="6857E3A1"/>
    <w:rsid w:val="68769CC5"/>
    <w:rsid w:val="69CEAF14"/>
    <w:rsid w:val="6C16AAEB"/>
    <w:rsid w:val="6FEAEFE0"/>
    <w:rsid w:val="70081FF0"/>
    <w:rsid w:val="70B1136B"/>
    <w:rsid w:val="7199CAED"/>
    <w:rsid w:val="71A631B5"/>
    <w:rsid w:val="721532CE"/>
    <w:rsid w:val="72FD070A"/>
    <w:rsid w:val="73DA41FC"/>
    <w:rsid w:val="7859EF2C"/>
    <w:rsid w:val="787F1097"/>
    <w:rsid w:val="7A94E7BB"/>
    <w:rsid w:val="7B45377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16D9F"/>
  <w15:docId w15:val="{24CDC143-0F0E-43BB-8D65-C13A1CCF4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C25"/>
    <w:pPr>
      <w:spacing w:before="120"/>
    </w:pPr>
    <w:rPr>
      <w:rFonts w:asciiTheme="minorHAnsi" w:eastAsia="Times New Roman" w:hAnsiTheme="minorHAnsi"/>
      <w:color w:val="000000"/>
      <w:lang w:val="en-US"/>
    </w:rPr>
  </w:style>
  <w:style w:type="paragraph" w:styleId="Heading1">
    <w:name w:val="heading 1"/>
    <w:aliases w:val="Titre Formation"/>
    <w:basedOn w:val="Normal"/>
    <w:next w:val="Normal"/>
    <w:link w:val="Heading1Char"/>
    <w:uiPriority w:val="9"/>
    <w:rsid w:val="002059A0"/>
    <w:pPr>
      <w:outlineLvl w:val="0"/>
    </w:pPr>
    <w:rPr>
      <w:b/>
      <w:bCs/>
      <w:i/>
      <w:iCs/>
      <w:sz w:val="18"/>
      <w:szCs w:val="32"/>
    </w:rPr>
  </w:style>
  <w:style w:type="paragraph" w:styleId="Heading2">
    <w:name w:val="heading 2"/>
    <w:basedOn w:val="Normal"/>
    <w:next w:val="Normal"/>
    <w:link w:val="Heading2Char"/>
    <w:uiPriority w:val="9"/>
    <w:semiHidden/>
    <w:unhideWhenUsed/>
    <w:rsid w:val="00352E0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15CA2"/>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re Formation Char"/>
    <w:basedOn w:val="DefaultParagraphFont"/>
    <w:link w:val="Heading1"/>
    <w:uiPriority w:val="9"/>
    <w:rsid w:val="002059A0"/>
    <w:rPr>
      <w:rFonts w:ascii="Calibri" w:eastAsia="Times New Roman" w:hAnsi="Calibri" w:cs="Times New Roman"/>
      <w:b/>
      <w:bCs/>
      <w:i/>
      <w:iCs/>
      <w:color w:val="000000"/>
      <w:sz w:val="18"/>
      <w:szCs w:val="32"/>
      <w:lang w:eastAsia="fr-CA"/>
    </w:rPr>
  </w:style>
  <w:style w:type="paragraph" w:customStyle="1" w:styleId="Listecouleur-Accent11">
    <w:name w:val="Liste couleur - Accent 11"/>
    <w:basedOn w:val="Normal"/>
    <w:uiPriority w:val="34"/>
    <w:rsid w:val="002059A0"/>
    <w:pPr>
      <w:ind w:left="720"/>
      <w:contextualSpacing/>
    </w:pPr>
  </w:style>
  <w:style w:type="character" w:styleId="Hyperlink">
    <w:name w:val="Hyperlink"/>
    <w:basedOn w:val="DefaultParagraphFont"/>
    <w:uiPriority w:val="99"/>
    <w:unhideWhenUsed/>
    <w:rsid w:val="002059A0"/>
    <w:rPr>
      <w:color w:val="0000FF"/>
      <w:u w:val="single"/>
    </w:rPr>
  </w:style>
  <w:style w:type="table" w:styleId="TableGrid">
    <w:name w:val="Table Grid"/>
    <w:basedOn w:val="TableNormal"/>
    <w:rsid w:val="00205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2059A0"/>
    <w:rPr>
      <w:rFonts w:ascii="Tahoma" w:hAnsi="Tahoma" w:cs="Tahoma"/>
      <w:sz w:val="16"/>
      <w:szCs w:val="16"/>
    </w:rPr>
  </w:style>
  <w:style w:type="character" w:customStyle="1" w:styleId="BalloonTextChar">
    <w:name w:val="Balloon Text Char"/>
    <w:basedOn w:val="DefaultParagraphFont"/>
    <w:link w:val="BalloonText"/>
    <w:uiPriority w:val="99"/>
    <w:semiHidden/>
    <w:rsid w:val="002059A0"/>
    <w:rPr>
      <w:rFonts w:ascii="Tahoma" w:eastAsia="Times New Roman" w:hAnsi="Tahoma" w:cs="Tahoma"/>
      <w:color w:val="000000"/>
      <w:sz w:val="16"/>
      <w:szCs w:val="16"/>
      <w:lang w:eastAsia="fr-CA"/>
    </w:rPr>
  </w:style>
  <w:style w:type="paragraph" w:customStyle="1" w:styleId="Grandtitre">
    <w:name w:val="Grand titre"/>
    <w:basedOn w:val="Normal"/>
    <w:rsid w:val="00015CA2"/>
    <w:pPr>
      <w:jc w:val="center"/>
    </w:pPr>
    <w:rPr>
      <w:rFonts w:ascii="Comic Sans MS" w:hAnsi="Comic Sans MS"/>
      <w:b/>
      <w:color w:val="auto"/>
      <w:sz w:val="32"/>
      <w:lang w:eastAsia="fr-FR"/>
    </w:rPr>
  </w:style>
  <w:style w:type="paragraph" w:customStyle="1" w:styleId="Annexe">
    <w:name w:val="Annexe"/>
    <w:basedOn w:val="Heading3"/>
    <w:rsid w:val="00015CA2"/>
    <w:pPr>
      <w:keepLines w:val="0"/>
      <w:spacing w:before="0" w:after="240"/>
      <w:jc w:val="center"/>
    </w:pPr>
    <w:rPr>
      <w:rFonts w:ascii="Century Gothic" w:hAnsi="Century Gothic" w:cs="Arial"/>
      <w:color w:val="auto"/>
      <w:sz w:val="28"/>
      <w:szCs w:val="26"/>
      <w:lang w:eastAsia="fr-FR"/>
    </w:rPr>
  </w:style>
  <w:style w:type="character" w:customStyle="1" w:styleId="Heading3Char">
    <w:name w:val="Heading 3 Char"/>
    <w:basedOn w:val="DefaultParagraphFont"/>
    <w:link w:val="Heading3"/>
    <w:uiPriority w:val="9"/>
    <w:semiHidden/>
    <w:rsid w:val="00015CA2"/>
    <w:rPr>
      <w:rFonts w:ascii="Cambria" w:eastAsia="Times New Roman" w:hAnsi="Cambria" w:cs="Times New Roman"/>
      <w:b/>
      <w:bCs/>
      <w:color w:val="4F81BD"/>
      <w:sz w:val="20"/>
      <w:szCs w:val="24"/>
      <w:lang w:eastAsia="fr-CA"/>
    </w:rPr>
  </w:style>
  <w:style w:type="character" w:styleId="CommentReference">
    <w:name w:val="annotation reference"/>
    <w:basedOn w:val="DefaultParagraphFont"/>
    <w:uiPriority w:val="99"/>
    <w:semiHidden/>
    <w:unhideWhenUsed/>
    <w:rsid w:val="007A69AC"/>
    <w:rPr>
      <w:sz w:val="16"/>
      <w:szCs w:val="16"/>
    </w:rPr>
  </w:style>
  <w:style w:type="paragraph" w:styleId="CommentText">
    <w:name w:val="annotation text"/>
    <w:basedOn w:val="Normal"/>
    <w:link w:val="CommentTextChar"/>
    <w:uiPriority w:val="99"/>
    <w:unhideWhenUsed/>
    <w:rsid w:val="007A69AC"/>
  </w:style>
  <w:style w:type="character" w:customStyle="1" w:styleId="CommentTextChar">
    <w:name w:val="Comment Text Char"/>
    <w:basedOn w:val="DefaultParagraphFont"/>
    <w:link w:val="CommentText"/>
    <w:uiPriority w:val="99"/>
    <w:rsid w:val="007A69AC"/>
    <w:rPr>
      <w:rFonts w:ascii="Calibri" w:eastAsia="Times New Roman" w:hAnsi="Calibri" w:cs="Times New Roman"/>
      <w:color w:val="000000"/>
      <w:sz w:val="20"/>
      <w:szCs w:val="20"/>
      <w:lang w:val="en-CA" w:eastAsia="fr-CA"/>
    </w:rPr>
  </w:style>
  <w:style w:type="paragraph" w:styleId="CommentSubject">
    <w:name w:val="annotation subject"/>
    <w:basedOn w:val="CommentText"/>
    <w:next w:val="CommentText"/>
    <w:link w:val="CommentSubjectChar"/>
    <w:uiPriority w:val="99"/>
    <w:semiHidden/>
    <w:unhideWhenUsed/>
    <w:rsid w:val="007A69AC"/>
    <w:rPr>
      <w:b/>
      <w:bCs/>
    </w:rPr>
  </w:style>
  <w:style w:type="character" w:customStyle="1" w:styleId="CommentSubjectChar">
    <w:name w:val="Comment Subject Char"/>
    <w:basedOn w:val="CommentTextChar"/>
    <w:link w:val="CommentSubject"/>
    <w:uiPriority w:val="99"/>
    <w:semiHidden/>
    <w:rsid w:val="007A69AC"/>
    <w:rPr>
      <w:rFonts w:ascii="Calibri" w:eastAsia="Times New Roman" w:hAnsi="Calibri" w:cs="Times New Roman"/>
      <w:b/>
      <w:bCs/>
      <w:color w:val="000000"/>
      <w:sz w:val="20"/>
      <w:szCs w:val="20"/>
      <w:lang w:val="en-CA" w:eastAsia="fr-CA"/>
    </w:rPr>
  </w:style>
  <w:style w:type="paragraph" w:styleId="ListParagraph">
    <w:name w:val="List Paragraph"/>
    <w:aliases w:val="Bullet,sub-section,List Paragraph (numbered (a)),Bullets,Main numbered paragraph,MCHIP_list paragraph,List Paragraph1,Recommendation,Dot pt,F5 List Paragraph,No Spacing1,List Paragraph Char Char Char,Indicator Text,Numbered Para 1,L"/>
    <w:basedOn w:val="Normal"/>
    <w:link w:val="ListParagraphChar"/>
    <w:uiPriority w:val="34"/>
    <w:qFormat/>
    <w:rsid w:val="00964E96"/>
    <w:pPr>
      <w:numPr>
        <w:numId w:val="1"/>
      </w:numPr>
      <w:contextualSpacing/>
    </w:pPr>
  </w:style>
  <w:style w:type="paragraph" w:customStyle="1" w:styleId="ChampTexte">
    <w:name w:val="Champ_Texte"/>
    <w:rsid w:val="001865B1"/>
    <w:pPr>
      <w:spacing w:before="20" w:after="20"/>
    </w:pPr>
    <w:rPr>
      <w:rFonts w:ascii="Arial" w:eastAsia="Times New Roman" w:hAnsi="Arial" w:cs="Arial Unicode MS"/>
      <w:lang w:val="fr-FR" w:eastAsia="fr-FR"/>
    </w:rPr>
  </w:style>
  <w:style w:type="paragraph" w:styleId="NormalWeb">
    <w:name w:val="Normal (Web)"/>
    <w:basedOn w:val="Normal"/>
    <w:uiPriority w:val="99"/>
    <w:semiHidden/>
    <w:unhideWhenUsed/>
    <w:rsid w:val="009E0031"/>
    <w:pPr>
      <w:spacing w:before="100" w:beforeAutospacing="1" w:after="100" w:afterAutospacing="1"/>
    </w:pPr>
    <w:rPr>
      <w:rFonts w:ascii="Times New Roman" w:hAnsi="Times New Roman"/>
      <w:color w:val="auto"/>
      <w:sz w:val="24"/>
    </w:rPr>
  </w:style>
  <w:style w:type="paragraph" w:styleId="Header">
    <w:name w:val="header"/>
    <w:basedOn w:val="Normal"/>
    <w:link w:val="HeaderChar"/>
    <w:uiPriority w:val="99"/>
    <w:unhideWhenUsed/>
    <w:rsid w:val="003D2678"/>
    <w:pPr>
      <w:tabs>
        <w:tab w:val="center" w:pos="4320"/>
        <w:tab w:val="right" w:pos="8640"/>
      </w:tabs>
    </w:pPr>
  </w:style>
  <w:style w:type="character" w:customStyle="1" w:styleId="HeaderChar">
    <w:name w:val="Header Char"/>
    <w:basedOn w:val="DefaultParagraphFont"/>
    <w:link w:val="Header"/>
    <w:uiPriority w:val="99"/>
    <w:rsid w:val="003D2678"/>
    <w:rPr>
      <w:rFonts w:ascii="Calibri" w:eastAsia="Times New Roman" w:hAnsi="Calibri" w:cs="Times New Roman"/>
      <w:color w:val="000000"/>
      <w:sz w:val="20"/>
      <w:szCs w:val="24"/>
      <w:lang w:val="en-CA" w:eastAsia="fr-CA"/>
    </w:rPr>
  </w:style>
  <w:style w:type="paragraph" w:styleId="Footer">
    <w:name w:val="footer"/>
    <w:basedOn w:val="Normal"/>
    <w:link w:val="FooterChar"/>
    <w:uiPriority w:val="99"/>
    <w:unhideWhenUsed/>
    <w:rsid w:val="003D2678"/>
    <w:pPr>
      <w:tabs>
        <w:tab w:val="center" w:pos="4320"/>
        <w:tab w:val="right" w:pos="8640"/>
      </w:tabs>
    </w:pPr>
  </w:style>
  <w:style w:type="character" w:customStyle="1" w:styleId="FooterChar">
    <w:name w:val="Footer Char"/>
    <w:basedOn w:val="DefaultParagraphFont"/>
    <w:link w:val="Footer"/>
    <w:uiPriority w:val="99"/>
    <w:rsid w:val="003D2678"/>
    <w:rPr>
      <w:rFonts w:ascii="Calibri" w:eastAsia="Times New Roman" w:hAnsi="Calibri" w:cs="Times New Roman"/>
      <w:color w:val="000000"/>
      <w:sz w:val="20"/>
      <w:szCs w:val="24"/>
      <w:lang w:val="en-CA" w:eastAsia="fr-CA"/>
    </w:rPr>
  </w:style>
  <w:style w:type="paragraph" w:styleId="Revision">
    <w:name w:val="Revision"/>
    <w:hidden/>
    <w:uiPriority w:val="99"/>
    <w:semiHidden/>
    <w:rsid w:val="0065685A"/>
    <w:rPr>
      <w:rFonts w:eastAsia="Times New Roman"/>
      <w:color w:val="000000"/>
      <w:szCs w:val="24"/>
      <w:lang w:val="en-CA"/>
    </w:rPr>
  </w:style>
  <w:style w:type="character" w:styleId="FollowedHyperlink">
    <w:name w:val="FollowedHyperlink"/>
    <w:basedOn w:val="DefaultParagraphFont"/>
    <w:uiPriority w:val="99"/>
    <w:semiHidden/>
    <w:unhideWhenUsed/>
    <w:rsid w:val="00C9304B"/>
    <w:rPr>
      <w:color w:val="800080" w:themeColor="followedHyperlink"/>
      <w:u w:val="single"/>
    </w:rPr>
  </w:style>
  <w:style w:type="table" w:customStyle="1" w:styleId="TableauGrille1Clair-Accentuation41">
    <w:name w:val="Tableau Grille 1 Clair - Accentuation 41"/>
    <w:basedOn w:val="TableNormal"/>
    <w:uiPriority w:val="46"/>
    <w:rsid w:val="009959D9"/>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paragraph" w:customStyle="1" w:styleId="Textheader">
    <w:name w:val="Text header"/>
    <w:basedOn w:val="Heading3"/>
    <w:link w:val="TextheaderChar"/>
    <w:qFormat/>
    <w:rsid w:val="000B71F5"/>
    <w:pPr>
      <w:tabs>
        <w:tab w:val="center" w:pos="3651"/>
      </w:tabs>
      <w:spacing w:before="0" w:after="120"/>
    </w:pPr>
    <w:rPr>
      <w:rFonts w:asciiTheme="minorHAnsi" w:hAnsiTheme="minorHAnsi"/>
      <w:color w:val="000000"/>
      <w:sz w:val="32"/>
      <w14:textFill>
        <w14:solidFill>
          <w14:srgbClr w14:val="000000">
            <w14:lumMod w14:val="50000"/>
          </w14:srgbClr>
        </w14:solidFill>
      </w14:textFill>
    </w:rPr>
  </w:style>
  <w:style w:type="paragraph" w:customStyle="1" w:styleId="Lessontitle">
    <w:name w:val="Lesson title"/>
    <w:basedOn w:val="Heading1"/>
    <w:qFormat/>
    <w:rsid w:val="00E80D13"/>
    <w:pPr>
      <w:spacing w:before="0"/>
    </w:pPr>
    <w:rPr>
      <w:i w:val="0"/>
      <w:color w:val="auto"/>
      <w:sz w:val="36"/>
    </w:rPr>
  </w:style>
  <w:style w:type="character" w:customStyle="1" w:styleId="TextheaderChar">
    <w:name w:val="Text header Char"/>
    <w:basedOn w:val="DefaultParagraphFont"/>
    <w:link w:val="Textheader"/>
    <w:rsid w:val="000B71F5"/>
    <w:rPr>
      <w:rFonts w:asciiTheme="minorHAnsi" w:eastAsia="Times New Roman" w:hAnsiTheme="minorHAnsi"/>
      <w:b/>
      <w:bCs/>
      <w:color w:val="000000"/>
      <w:sz w:val="32"/>
      <w:lang w:val="en-US"/>
      <w14:textFill>
        <w14:solidFill>
          <w14:srgbClr w14:val="000000">
            <w14:lumMod w14:val="50000"/>
          </w14:srgbClr>
        </w14:solidFill>
      </w14:textFill>
    </w:rPr>
  </w:style>
  <w:style w:type="character" w:styleId="IntenseReference">
    <w:name w:val="Intense Reference"/>
    <w:basedOn w:val="DefaultParagraphFont"/>
    <w:uiPriority w:val="32"/>
    <w:rsid w:val="00964E96"/>
    <w:rPr>
      <w:b/>
      <w:bCs/>
      <w:smallCaps/>
      <w:color w:val="4F81BD" w:themeColor="accent1"/>
      <w:spacing w:val="5"/>
    </w:rPr>
  </w:style>
  <w:style w:type="character" w:styleId="SubtleReference">
    <w:name w:val="Subtle Reference"/>
    <w:basedOn w:val="DefaultParagraphFont"/>
    <w:uiPriority w:val="31"/>
    <w:rsid w:val="00964E96"/>
    <w:rPr>
      <w:smallCaps/>
      <w:color w:val="5A5A5A" w:themeColor="text1" w:themeTint="A5"/>
    </w:rPr>
  </w:style>
  <w:style w:type="paragraph" w:styleId="IntenseQuote">
    <w:name w:val="Intense Quote"/>
    <w:basedOn w:val="Normal"/>
    <w:next w:val="Normal"/>
    <w:link w:val="IntenseQuoteChar"/>
    <w:uiPriority w:val="30"/>
    <w:rsid w:val="00964E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964E96"/>
    <w:rPr>
      <w:rFonts w:eastAsia="Times New Roman"/>
      <w:i/>
      <w:iCs/>
      <w:color w:val="4F81BD" w:themeColor="accent1"/>
      <w:szCs w:val="24"/>
      <w:lang w:val="en-CA"/>
    </w:rPr>
  </w:style>
  <w:style w:type="paragraph" w:customStyle="1" w:styleId="TODO">
    <w:name w:val="TO DO"/>
    <w:basedOn w:val="Normal"/>
    <w:rsid w:val="00D37A9B"/>
    <w:pPr>
      <w:spacing w:before="0"/>
      <w:jc w:val="center"/>
    </w:pPr>
    <w:rPr>
      <w:b/>
      <w:caps/>
    </w:rPr>
  </w:style>
  <w:style w:type="paragraph" w:customStyle="1" w:styleId="Numbered">
    <w:name w:val="Numbered"/>
    <w:basedOn w:val="ListParagraph"/>
    <w:rsid w:val="00B81F48"/>
    <w:pPr>
      <w:numPr>
        <w:numId w:val="2"/>
      </w:numPr>
    </w:pPr>
    <w:rPr>
      <w:b/>
    </w:rPr>
  </w:style>
  <w:style w:type="paragraph" w:customStyle="1" w:styleId="TextSubheading">
    <w:name w:val="Text Subheading"/>
    <w:basedOn w:val="Textheader"/>
    <w:qFormat/>
    <w:rsid w:val="003713A2"/>
    <w:pPr>
      <w:spacing w:after="60"/>
    </w:pPr>
    <w:rPr>
      <w:sz w:val="28"/>
    </w:rPr>
  </w:style>
  <w:style w:type="paragraph" w:customStyle="1" w:styleId="KeyAction">
    <w:name w:val="KeyAction"/>
    <w:basedOn w:val="Heading2"/>
    <w:rsid w:val="00274FBB"/>
    <w:pPr>
      <w:spacing w:before="0"/>
    </w:pPr>
    <w:rPr>
      <w:rFonts w:asciiTheme="minorHAnsi" w:hAnsiTheme="minorHAnsi"/>
      <w:b/>
      <w:smallCaps/>
      <w:color w:val="C91183"/>
      <w:sz w:val="28"/>
    </w:rPr>
  </w:style>
  <w:style w:type="paragraph" w:customStyle="1" w:styleId="Action">
    <w:name w:val="Action"/>
    <w:basedOn w:val="ListParagraph"/>
    <w:rsid w:val="003B249B"/>
    <w:pPr>
      <w:numPr>
        <w:numId w:val="3"/>
      </w:numPr>
    </w:pPr>
  </w:style>
  <w:style w:type="paragraph" w:customStyle="1" w:styleId="Production">
    <w:name w:val="Production"/>
    <w:basedOn w:val="TODO"/>
    <w:rsid w:val="002868A4"/>
    <w:pPr>
      <w:spacing w:after="120"/>
    </w:pPr>
    <w:rPr>
      <w:lang w:val="fr-CA"/>
    </w:rPr>
  </w:style>
  <w:style w:type="paragraph" w:styleId="TOCHeading">
    <w:name w:val="TOC Heading"/>
    <w:basedOn w:val="Heading1"/>
    <w:next w:val="Normal"/>
    <w:uiPriority w:val="39"/>
    <w:unhideWhenUsed/>
    <w:qFormat/>
    <w:rsid w:val="00E8082F"/>
    <w:pPr>
      <w:keepNext/>
      <w:keepLines/>
      <w:spacing w:before="240" w:line="259" w:lineRule="auto"/>
      <w:outlineLvl w:val="9"/>
    </w:pPr>
    <w:rPr>
      <w:rFonts w:eastAsiaTheme="majorEastAsia" w:cstheme="majorBidi"/>
      <w:bCs w:val="0"/>
      <w:i w:val="0"/>
      <w:iCs w:val="0"/>
      <w:color w:val="365F91" w:themeColor="accent1" w:themeShade="BF"/>
      <w:sz w:val="32"/>
      <w:lang w:val="fr-CA"/>
    </w:rPr>
  </w:style>
  <w:style w:type="paragraph" w:styleId="TOC3">
    <w:name w:val="toc 3"/>
    <w:basedOn w:val="Normal"/>
    <w:next w:val="Normal"/>
    <w:autoRedefine/>
    <w:uiPriority w:val="39"/>
    <w:unhideWhenUsed/>
    <w:rsid w:val="00B70AE8"/>
    <w:pPr>
      <w:tabs>
        <w:tab w:val="right" w:leader="dot" w:pos="13398"/>
      </w:tabs>
      <w:spacing w:before="0"/>
      <w:ind w:left="400"/>
    </w:pPr>
    <w:rPr>
      <w:i/>
      <w:iCs/>
    </w:rPr>
  </w:style>
  <w:style w:type="paragraph" w:styleId="TOC1">
    <w:name w:val="toc 1"/>
    <w:basedOn w:val="Normal"/>
    <w:next w:val="Normal"/>
    <w:autoRedefine/>
    <w:uiPriority w:val="39"/>
    <w:unhideWhenUsed/>
    <w:rsid w:val="00F258FA"/>
    <w:pPr>
      <w:tabs>
        <w:tab w:val="right" w:leader="dot" w:pos="13398"/>
      </w:tabs>
      <w:spacing w:after="120"/>
    </w:pPr>
    <w:rPr>
      <w:b/>
      <w:bCs/>
      <w:caps/>
    </w:rPr>
  </w:style>
  <w:style w:type="paragraph" w:styleId="TOC2">
    <w:name w:val="toc 2"/>
    <w:basedOn w:val="Normal"/>
    <w:next w:val="Normal"/>
    <w:autoRedefine/>
    <w:uiPriority w:val="39"/>
    <w:unhideWhenUsed/>
    <w:rsid w:val="00B70AE8"/>
    <w:pPr>
      <w:tabs>
        <w:tab w:val="right" w:leader="dot" w:pos="13398"/>
      </w:tabs>
      <w:spacing w:before="0"/>
      <w:ind w:left="200"/>
    </w:pPr>
    <w:rPr>
      <w:smallCaps/>
    </w:rPr>
  </w:style>
  <w:style w:type="character" w:customStyle="1" w:styleId="Heading2Char">
    <w:name w:val="Heading 2 Char"/>
    <w:basedOn w:val="DefaultParagraphFont"/>
    <w:link w:val="Heading2"/>
    <w:uiPriority w:val="9"/>
    <w:semiHidden/>
    <w:rsid w:val="00352E07"/>
    <w:rPr>
      <w:rFonts w:asciiTheme="majorHAnsi" w:eastAsiaTheme="majorEastAsia" w:hAnsiTheme="majorHAnsi" w:cstheme="majorBidi"/>
      <w:color w:val="365F91" w:themeColor="accent1" w:themeShade="BF"/>
      <w:sz w:val="26"/>
      <w:szCs w:val="26"/>
      <w:lang w:val="en-US"/>
    </w:rPr>
  </w:style>
  <w:style w:type="paragraph" w:customStyle="1" w:styleId="Normal2">
    <w:name w:val="Normal2"/>
    <w:basedOn w:val="Normal"/>
    <w:rsid w:val="00B10090"/>
    <w:pPr>
      <w:spacing w:before="0"/>
    </w:pPr>
  </w:style>
  <w:style w:type="paragraph" w:styleId="TOC4">
    <w:name w:val="toc 4"/>
    <w:basedOn w:val="Normal"/>
    <w:next w:val="Normal"/>
    <w:autoRedefine/>
    <w:uiPriority w:val="39"/>
    <w:unhideWhenUsed/>
    <w:rsid w:val="00E001F2"/>
    <w:pPr>
      <w:spacing w:before="0"/>
      <w:ind w:left="600"/>
    </w:pPr>
    <w:rPr>
      <w:sz w:val="18"/>
      <w:szCs w:val="18"/>
    </w:rPr>
  </w:style>
  <w:style w:type="paragraph" w:styleId="TOC5">
    <w:name w:val="toc 5"/>
    <w:basedOn w:val="Normal"/>
    <w:next w:val="Normal"/>
    <w:autoRedefine/>
    <w:uiPriority w:val="39"/>
    <w:unhideWhenUsed/>
    <w:rsid w:val="00E001F2"/>
    <w:pPr>
      <w:spacing w:before="0"/>
      <w:ind w:left="800"/>
    </w:pPr>
    <w:rPr>
      <w:sz w:val="18"/>
      <w:szCs w:val="18"/>
    </w:rPr>
  </w:style>
  <w:style w:type="paragraph" w:styleId="TOC6">
    <w:name w:val="toc 6"/>
    <w:basedOn w:val="Normal"/>
    <w:next w:val="Normal"/>
    <w:autoRedefine/>
    <w:uiPriority w:val="39"/>
    <w:unhideWhenUsed/>
    <w:rsid w:val="00E001F2"/>
    <w:pPr>
      <w:spacing w:before="0"/>
      <w:ind w:left="1000"/>
    </w:pPr>
    <w:rPr>
      <w:sz w:val="18"/>
      <w:szCs w:val="18"/>
    </w:rPr>
  </w:style>
  <w:style w:type="paragraph" w:styleId="TOC7">
    <w:name w:val="toc 7"/>
    <w:basedOn w:val="Normal"/>
    <w:next w:val="Normal"/>
    <w:autoRedefine/>
    <w:uiPriority w:val="39"/>
    <w:unhideWhenUsed/>
    <w:rsid w:val="00E001F2"/>
    <w:pPr>
      <w:spacing w:before="0"/>
      <w:ind w:left="1200"/>
    </w:pPr>
    <w:rPr>
      <w:sz w:val="18"/>
      <w:szCs w:val="18"/>
    </w:rPr>
  </w:style>
  <w:style w:type="paragraph" w:styleId="TOC8">
    <w:name w:val="toc 8"/>
    <w:basedOn w:val="Normal"/>
    <w:next w:val="Normal"/>
    <w:autoRedefine/>
    <w:uiPriority w:val="39"/>
    <w:unhideWhenUsed/>
    <w:rsid w:val="00E001F2"/>
    <w:pPr>
      <w:spacing w:before="0"/>
      <w:ind w:left="1400"/>
    </w:pPr>
    <w:rPr>
      <w:sz w:val="18"/>
      <w:szCs w:val="18"/>
    </w:rPr>
  </w:style>
  <w:style w:type="paragraph" w:styleId="TOC9">
    <w:name w:val="toc 9"/>
    <w:basedOn w:val="Normal"/>
    <w:next w:val="Normal"/>
    <w:autoRedefine/>
    <w:uiPriority w:val="39"/>
    <w:unhideWhenUsed/>
    <w:rsid w:val="00E001F2"/>
    <w:pPr>
      <w:spacing w:before="0"/>
      <w:ind w:left="1600"/>
    </w:pPr>
    <w:rPr>
      <w:sz w:val="18"/>
      <w:szCs w:val="18"/>
    </w:rPr>
  </w:style>
  <w:style w:type="paragraph" w:styleId="FootnoteText">
    <w:name w:val="footnote text"/>
    <w:basedOn w:val="Normal"/>
    <w:link w:val="FootnoteTextChar"/>
    <w:uiPriority w:val="99"/>
    <w:semiHidden/>
    <w:unhideWhenUsed/>
    <w:rsid w:val="000B3A84"/>
    <w:pPr>
      <w:spacing w:before="0"/>
    </w:pPr>
  </w:style>
  <w:style w:type="character" w:customStyle="1" w:styleId="FootnoteTextChar">
    <w:name w:val="Footnote Text Char"/>
    <w:basedOn w:val="DefaultParagraphFont"/>
    <w:link w:val="FootnoteText"/>
    <w:uiPriority w:val="99"/>
    <w:semiHidden/>
    <w:rsid w:val="000B3A84"/>
    <w:rPr>
      <w:rFonts w:asciiTheme="minorHAnsi" w:eastAsia="Times New Roman" w:hAnsiTheme="minorHAnsi"/>
      <w:color w:val="000000"/>
      <w:lang w:val="en-US"/>
    </w:rPr>
  </w:style>
  <w:style w:type="character" w:styleId="FootnoteReference">
    <w:name w:val="footnote reference"/>
    <w:basedOn w:val="DefaultParagraphFont"/>
    <w:uiPriority w:val="99"/>
    <w:semiHidden/>
    <w:unhideWhenUsed/>
    <w:rsid w:val="000B3A84"/>
    <w:rPr>
      <w:vertAlign w:val="superscript"/>
    </w:rPr>
  </w:style>
  <w:style w:type="paragraph" w:styleId="EndnoteText">
    <w:name w:val="endnote text"/>
    <w:basedOn w:val="Normal"/>
    <w:link w:val="EndnoteTextChar"/>
    <w:uiPriority w:val="99"/>
    <w:semiHidden/>
    <w:unhideWhenUsed/>
    <w:rsid w:val="000B3A84"/>
    <w:pPr>
      <w:spacing w:before="0"/>
    </w:pPr>
  </w:style>
  <w:style w:type="character" w:customStyle="1" w:styleId="EndnoteTextChar">
    <w:name w:val="Endnote Text Char"/>
    <w:basedOn w:val="DefaultParagraphFont"/>
    <w:link w:val="EndnoteText"/>
    <w:uiPriority w:val="99"/>
    <w:semiHidden/>
    <w:rsid w:val="000B3A84"/>
    <w:rPr>
      <w:rFonts w:asciiTheme="minorHAnsi" w:eastAsia="Times New Roman" w:hAnsiTheme="minorHAnsi"/>
      <w:color w:val="000000"/>
      <w:lang w:val="en-US"/>
    </w:rPr>
  </w:style>
  <w:style w:type="character" w:styleId="EndnoteReference">
    <w:name w:val="endnote reference"/>
    <w:basedOn w:val="DefaultParagraphFont"/>
    <w:uiPriority w:val="99"/>
    <w:semiHidden/>
    <w:unhideWhenUsed/>
    <w:rsid w:val="000B3A84"/>
    <w:rPr>
      <w:vertAlign w:val="superscript"/>
    </w:rPr>
  </w:style>
  <w:style w:type="character" w:styleId="PlaceholderText">
    <w:name w:val="Placeholder Text"/>
    <w:basedOn w:val="DefaultParagraphFont"/>
    <w:uiPriority w:val="99"/>
    <w:semiHidden/>
    <w:rsid w:val="0084784A"/>
    <w:rPr>
      <w:color w:val="808080"/>
    </w:rPr>
  </w:style>
  <w:style w:type="character" w:customStyle="1" w:styleId="UnresolvedMention1">
    <w:name w:val="Unresolved Mention1"/>
    <w:basedOn w:val="DefaultParagraphFont"/>
    <w:uiPriority w:val="99"/>
    <w:semiHidden/>
    <w:unhideWhenUsed/>
    <w:rsid w:val="00875F9A"/>
    <w:rPr>
      <w:color w:val="808080"/>
      <w:shd w:val="clear" w:color="auto" w:fill="E6E6E6"/>
    </w:rPr>
  </w:style>
  <w:style w:type="paragraph" w:styleId="Title">
    <w:name w:val="Title"/>
    <w:aliases w:val="Module Title"/>
    <w:basedOn w:val="Normal"/>
    <w:next w:val="Normal"/>
    <w:link w:val="TitleChar"/>
    <w:uiPriority w:val="10"/>
    <w:qFormat/>
    <w:rsid w:val="00667E00"/>
    <w:pPr>
      <w:contextualSpacing/>
    </w:pPr>
    <w:rPr>
      <w:rFonts w:eastAsiaTheme="majorEastAsia" w:cstheme="majorBidi"/>
      <w:b/>
      <w:color w:val="auto"/>
      <w:spacing w:val="-10"/>
      <w:kern w:val="28"/>
      <w:sz w:val="52"/>
      <w:szCs w:val="56"/>
    </w:rPr>
  </w:style>
  <w:style w:type="character" w:customStyle="1" w:styleId="TitleChar">
    <w:name w:val="Title Char"/>
    <w:aliases w:val="Module Title Char"/>
    <w:basedOn w:val="DefaultParagraphFont"/>
    <w:link w:val="Title"/>
    <w:uiPriority w:val="10"/>
    <w:rsid w:val="00667E00"/>
    <w:rPr>
      <w:rFonts w:asciiTheme="minorHAnsi" w:eastAsiaTheme="majorEastAsia" w:hAnsiTheme="minorHAnsi" w:cstheme="majorBidi"/>
      <w:b/>
      <w:spacing w:val="-10"/>
      <w:kern w:val="28"/>
      <w:sz w:val="52"/>
      <w:szCs w:val="56"/>
      <w:lang w:val="en-US"/>
    </w:rPr>
  </w:style>
  <w:style w:type="table" w:customStyle="1" w:styleId="Style1">
    <w:name w:val="Style1"/>
    <w:basedOn w:val="MediumShading2"/>
    <w:uiPriority w:val="99"/>
    <w:rsid w:val="006D7940"/>
    <w:tblPr/>
    <w:tblStylePr w:type="firstRow">
      <w:pPr>
        <w:spacing w:before="0" w:after="0" w:line="240" w:lineRule="auto"/>
      </w:pPr>
      <w:rPr>
        <w:rFonts w:asciiTheme="minorHAnsi" w:hAnsiTheme="minorHAnsi"/>
        <w:b/>
        <w:bCs/>
        <w:caps/>
        <w:smallCaps w:val="0"/>
        <w:color w:val="FFFFFF" w:themeColor="background1"/>
        <w:sz w:val="36"/>
      </w:rPr>
      <w:tblPr/>
      <w:tcPr>
        <w:tcBorders>
          <w:top w:val="nil"/>
          <w:left w:val="nil"/>
          <w:bottom w:val="nil"/>
          <w:right w:val="nil"/>
          <w:insideH w:val="nil"/>
          <w:insideV w:val="nil"/>
        </w:tcBorders>
        <w:shd w:val="clear" w:color="auto" w:fill="8DB3E2" w:themeFill="text2" w:themeFillTint="6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
    <w:name w:val="Medium Shading 2"/>
    <w:basedOn w:val="TableNormal"/>
    <w:uiPriority w:val="64"/>
    <w:semiHidden/>
    <w:unhideWhenUsed/>
    <w:rsid w:val="006D794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customStyle="1" w:styleId="BlockTitle">
    <w:name w:val="BlockTitle"/>
    <w:basedOn w:val="Heading3"/>
    <w:link w:val="BlockTitleCar"/>
    <w:rsid w:val="00CC78B0"/>
    <w:pPr>
      <w:tabs>
        <w:tab w:val="center" w:pos="3651"/>
      </w:tabs>
      <w:spacing w:before="0" w:after="120"/>
    </w:pPr>
    <w:rPr>
      <w:rFonts w:asciiTheme="minorHAnsi" w:hAnsiTheme="minorHAnsi"/>
      <w:color w:val="29486D"/>
      <w:sz w:val="24"/>
      <w14:textFill>
        <w14:solidFill>
          <w14:srgbClr w14:val="29486D">
            <w14:lumMod w14:val="50000"/>
          </w14:srgbClr>
        </w14:solidFill>
      </w14:textFill>
    </w:rPr>
  </w:style>
  <w:style w:type="paragraph" w:customStyle="1" w:styleId="LessonTitle0">
    <w:name w:val="LessonTitle"/>
    <w:basedOn w:val="Heading1"/>
    <w:rsid w:val="00CC78B0"/>
    <w:pPr>
      <w:spacing w:before="0"/>
    </w:pPr>
    <w:rPr>
      <w:i w:val="0"/>
      <w:smallCaps/>
      <w:color w:val="17283D"/>
      <w:sz w:val="36"/>
    </w:rPr>
  </w:style>
  <w:style w:type="character" w:customStyle="1" w:styleId="BlockTitleCar">
    <w:name w:val="BlockTitle Car"/>
    <w:basedOn w:val="DefaultParagraphFont"/>
    <w:link w:val="BlockTitle"/>
    <w:rsid w:val="00CC78B0"/>
    <w:rPr>
      <w:rFonts w:asciiTheme="minorHAnsi" w:eastAsia="Times New Roman" w:hAnsiTheme="minorHAnsi"/>
      <w:b/>
      <w:bCs/>
      <w:color w:val="29486D"/>
      <w:sz w:val="24"/>
      <w:lang w:val="en-US"/>
      <w14:textFill>
        <w14:solidFill>
          <w14:srgbClr w14:val="29486D">
            <w14:lumMod w14:val="50000"/>
          </w14:srgbClr>
        </w14:solidFill>
      </w14:textFill>
    </w:rPr>
  </w:style>
  <w:style w:type="paragraph" w:customStyle="1" w:styleId="Mocksubheader">
    <w:name w:val="Mock subheader"/>
    <w:basedOn w:val="Heading2"/>
    <w:qFormat/>
    <w:rsid w:val="00E80D13"/>
    <w:pPr>
      <w:spacing w:before="0"/>
    </w:pPr>
    <w:rPr>
      <w:rFonts w:asciiTheme="minorHAnsi" w:hAnsiTheme="minorHAnsi"/>
      <w:b/>
      <w:color w:val="5F497A" w:themeColor="accent4" w:themeShade="BF"/>
      <w:sz w:val="28"/>
    </w:rPr>
  </w:style>
  <w:style w:type="paragraph" w:customStyle="1" w:styleId="i-text">
    <w:name w:val="i-text"/>
    <w:basedOn w:val="Normal"/>
    <w:link w:val="i-textChar"/>
    <w:qFormat/>
    <w:rsid w:val="00795809"/>
    <w:pPr>
      <w:spacing w:before="0"/>
    </w:pPr>
    <w:rPr>
      <w:i/>
      <w:sz w:val="18"/>
      <w:lang w:val="en-CA"/>
    </w:rPr>
  </w:style>
  <w:style w:type="character" w:customStyle="1" w:styleId="i-textChar">
    <w:name w:val="i-text Char"/>
    <w:basedOn w:val="DefaultParagraphFont"/>
    <w:link w:val="i-text"/>
    <w:rsid w:val="00795809"/>
    <w:rPr>
      <w:rFonts w:asciiTheme="minorHAnsi" w:eastAsia="Times New Roman" w:hAnsiTheme="minorHAnsi"/>
      <w:i/>
      <w:color w:val="000000"/>
      <w:sz w:val="18"/>
      <w:lang w:val="en-CA"/>
    </w:rPr>
  </w:style>
  <w:style w:type="character" w:styleId="Strong">
    <w:name w:val="Strong"/>
    <w:basedOn w:val="DefaultParagraphFont"/>
    <w:uiPriority w:val="22"/>
    <w:qFormat/>
    <w:rsid w:val="00087C4B"/>
    <w:rPr>
      <w:b/>
      <w:bCs/>
    </w:rPr>
  </w:style>
  <w:style w:type="paragraph" w:styleId="ListBullet">
    <w:name w:val="List Bullet"/>
    <w:basedOn w:val="Normal"/>
    <w:uiPriority w:val="99"/>
    <w:unhideWhenUsed/>
    <w:rsid w:val="00BC56B1"/>
    <w:pPr>
      <w:numPr>
        <w:numId w:val="33"/>
      </w:numPr>
      <w:spacing w:before="40" w:after="120"/>
    </w:pPr>
    <w:rPr>
      <w:rFonts w:ascii="Arial" w:eastAsiaTheme="minorEastAsia" w:hAnsi="Arial" w:cstheme="minorBidi"/>
      <w:lang w:val="fr-CA" w:eastAsia="ja-JP"/>
    </w:rPr>
  </w:style>
  <w:style w:type="paragraph" w:customStyle="1" w:styleId="Tableautitre2">
    <w:name w:val="Tableau titre 2"/>
    <w:qFormat/>
    <w:rsid w:val="00966F1B"/>
    <w:pPr>
      <w:jc w:val="both"/>
    </w:pPr>
    <w:rPr>
      <w:rFonts w:ascii="Larsseit" w:eastAsia="Times New Roman" w:hAnsi="Larsseit" w:cs="Arial"/>
      <w:b/>
      <w:bCs/>
      <w:color w:val="1F2122"/>
    </w:rPr>
  </w:style>
  <w:style w:type="character" w:customStyle="1" w:styleId="ListParagraphChar">
    <w:name w:val="List Paragraph Char"/>
    <w:aliases w:val="Bullet Char,sub-section Char,List Paragraph (numbered (a)) Char,Bullets Char,Main numbered paragraph Char,MCHIP_list paragraph Char,List Paragraph1 Char,Recommendation Char,Dot pt Char,F5 List Paragraph Char,No Spacing1 Char,L Char"/>
    <w:link w:val="ListParagraph"/>
    <w:uiPriority w:val="34"/>
    <w:qFormat/>
    <w:rsid w:val="00966F1B"/>
    <w:rPr>
      <w:rFonts w:asciiTheme="minorHAnsi" w:eastAsia="Times New Roman" w:hAnsiTheme="minorHAnsi"/>
      <w:color w:val="000000"/>
      <w:lang w:val="en-US"/>
    </w:rPr>
  </w:style>
  <w:style w:type="paragraph" w:customStyle="1" w:styleId="ThirdLevelHeading">
    <w:name w:val="Third Level Heading"/>
    <w:basedOn w:val="Normal"/>
    <w:next w:val="Normal"/>
    <w:qFormat/>
    <w:rsid w:val="00FB1DEF"/>
    <w:pPr>
      <w:spacing w:before="0"/>
    </w:pPr>
    <w:rPr>
      <w:b/>
      <w:sz w:val="24"/>
      <w:lang w:val="en-CA"/>
    </w:rPr>
  </w:style>
  <w:style w:type="paragraph" w:styleId="ListBullet5">
    <w:name w:val="List Bullet 5"/>
    <w:basedOn w:val="Normal"/>
    <w:uiPriority w:val="99"/>
    <w:semiHidden/>
    <w:unhideWhenUsed/>
    <w:rsid w:val="00BE2C42"/>
    <w:pPr>
      <w:numPr>
        <w:numId w:val="3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19755">
      <w:bodyDiv w:val="1"/>
      <w:marLeft w:val="0"/>
      <w:marRight w:val="0"/>
      <w:marTop w:val="0"/>
      <w:marBottom w:val="0"/>
      <w:divBdr>
        <w:top w:val="none" w:sz="0" w:space="0" w:color="auto"/>
        <w:left w:val="none" w:sz="0" w:space="0" w:color="auto"/>
        <w:bottom w:val="none" w:sz="0" w:space="0" w:color="auto"/>
        <w:right w:val="none" w:sz="0" w:space="0" w:color="auto"/>
      </w:divBdr>
      <w:divsChild>
        <w:div w:id="1055659026">
          <w:marLeft w:val="0"/>
          <w:marRight w:val="0"/>
          <w:marTop w:val="0"/>
          <w:marBottom w:val="0"/>
          <w:divBdr>
            <w:top w:val="none" w:sz="0" w:space="0" w:color="auto"/>
            <w:left w:val="none" w:sz="0" w:space="0" w:color="auto"/>
            <w:bottom w:val="none" w:sz="0" w:space="0" w:color="auto"/>
            <w:right w:val="none" w:sz="0" w:space="0" w:color="auto"/>
          </w:divBdr>
        </w:div>
      </w:divsChild>
    </w:div>
    <w:div w:id="100491767">
      <w:bodyDiv w:val="1"/>
      <w:marLeft w:val="0"/>
      <w:marRight w:val="0"/>
      <w:marTop w:val="0"/>
      <w:marBottom w:val="0"/>
      <w:divBdr>
        <w:top w:val="none" w:sz="0" w:space="0" w:color="auto"/>
        <w:left w:val="none" w:sz="0" w:space="0" w:color="auto"/>
        <w:bottom w:val="none" w:sz="0" w:space="0" w:color="auto"/>
        <w:right w:val="none" w:sz="0" w:space="0" w:color="auto"/>
      </w:divBdr>
    </w:div>
    <w:div w:id="584072300">
      <w:bodyDiv w:val="1"/>
      <w:marLeft w:val="0"/>
      <w:marRight w:val="0"/>
      <w:marTop w:val="0"/>
      <w:marBottom w:val="0"/>
      <w:divBdr>
        <w:top w:val="none" w:sz="0" w:space="0" w:color="auto"/>
        <w:left w:val="none" w:sz="0" w:space="0" w:color="auto"/>
        <w:bottom w:val="none" w:sz="0" w:space="0" w:color="auto"/>
        <w:right w:val="none" w:sz="0" w:space="0" w:color="auto"/>
      </w:divBdr>
      <w:divsChild>
        <w:div w:id="337080395">
          <w:marLeft w:val="0"/>
          <w:marRight w:val="0"/>
          <w:marTop w:val="0"/>
          <w:marBottom w:val="0"/>
          <w:divBdr>
            <w:top w:val="none" w:sz="0" w:space="0" w:color="auto"/>
            <w:left w:val="none" w:sz="0" w:space="0" w:color="auto"/>
            <w:bottom w:val="none" w:sz="0" w:space="0" w:color="auto"/>
            <w:right w:val="none" w:sz="0" w:space="0" w:color="auto"/>
          </w:divBdr>
        </w:div>
      </w:divsChild>
    </w:div>
    <w:div w:id="657416955">
      <w:bodyDiv w:val="1"/>
      <w:marLeft w:val="0"/>
      <w:marRight w:val="0"/>
      <w:marTop w:val="0"/>
      <w:marBottom w:val="0"/>
      <w:divBdr>
        <w:top w:val="none" w:sz="0" w:space="0" w:color="auto"/>
        <w:left w:val="none" w:sz="0" w:space="0" w:color="auto"/>
        <w:bottom w:val="none" w:sz="0" w:space="0" w:color="auto"/>
        <w:right w:val="none" w:sz="0" w:space="0" w:color="auto"/>
      </w:divBdr>
    </w:div>
    <w:div w:id="828861087">
      <w:bodyDiv w:val="1"/>
      <w:marLeft w:val="0"/>
      <w:marRight w:val="0"/>
      <w:marTop w:val="0"/>
      <w:marBottom w:val="0"/>
      <w:divBdr>
        <w:top w:val="none" w:sz="0" w:space="0" w:color="auto"/>
        <w:left w:val="none" w:sz="0" w:space="0" w:color="auto"/>
        <w:bottom w:val="none" w:sz="0" w:space="0" w:color="auto"/>
        <w:right w:val="none" w:sz="0" w:space="0" w:color="auto"/>
      </w:divBdr>
      <w:divsChild>
        <w:div w:id="1534880763">
          <w:marLeft w:val="0"/>
          <w:marRight w:val="0"/>
          <w:marTop w:val="0"/>
          <w:marBottom w:val="0"/>
          <w:divBdr>
            <w:top w:val="none" w:sz="0" w:space="0" w:color="auto"/>
            <w:left w:val="none" w:sz="0" w:space="0" w:color="auto"/>
            <w:bottom w:val="none" w:sz="0" w:space="0" w:color="auto"/>
            <w:right w:val="none" w:sz="0" w:space="0" w:color="auto"/>
          </w:divBdr>
        </w:div>
      </w:divsChild>
    </w:div>
    <w:div w:id="836074792">
      <w:bodyDiv w:val="1"/>
      <w:marLeft w:val="0"/>
      <w:marRight w:val="0"/>
      <w:marTop w:val="0"/>
      <w:marBottom w:val="0"/>
      <w:divBdr>
        <w:top w:val="none" w:sz="0" w:space="0" w:color="auto"/>
        <w:left w:val="none" w:sz="0" w:space="0" w:color="auto"/>
        <w:bottom w:val="none" w:sz="0" w:space="0" w:color="auto"/>
        <w:right w:val="none" w:sz="0" w:space="0" w:color="auto"/>
      </w:divBdr>
    </w:div>
    <w:div w:id="853761701">
      <w:bodyDiv w:val="1"/>
      <w:marLeft w:val="0"/>
      <w:marRight w:val="0"/>
      <w:marTop w:val="0"/>
      <w:marBottom w:val="0"/>
      <w:divBdr>
        <w:top w:val="none" w:sz="0" w:space="0" w:color="auto"/>
        <w:left w:val="none" w:sz="0" w:space="0" w:color="auto"/>
        <w:bottom w:val="none" w:sz="0" w:space="0" w:color="auto"/>
        <w:right w:val="none" w:sz="0" w:space="0" w:color="auto"/>
      </w:divBdr>
    </w:div>
    <w:div w:id="952059075">
      <w:bodyDiv w:val="1"/>
      <w:marLeft w:val="0"/>
      <w:marRight w:val="0"/>
      <w:marTop w:val="0"/>
      <w:marBottom w:val="0"/>
      <w:divBdr>
        <w:top w:val="none" w:sz="0" w:space="0" w:color="auto"/>
        <w:left w:val="none" w:sz="0" w:space="0" w:color="auto"/>
        <w:bottom w:val="none" w:sz="0" w:space="0" w:color="auto"/>
        <w:right w:val="none" w:sz="0" w:space="0" w:color="auto"/>
      </w:divBdr>
    </w:div>
    <w:div w:id="1152403627">
      <w:bodyDiv w:val="1"/>
      <w:marLeft w:val="0"/>
      <w:marRight w:val="0"/>
      <w:marTop w:val="0"/>
      <w:marBottom w:val="0"/>
      <w:divBdr>
        <w:top w:val="none" w:sz="0" w:space="0" w:color="auto"/>
        <w:left w:val="none" w:sz="0" w:space="0" w:color="auto"/>
        <w:bottom w:val="none" w:sz="0" w:space="0" w:color="auto"/>
        <w:right w:val="none" w:sz="0" w:space="0" w:color="auto"/>
      </w:divBdr>
    </w:div>
    <w:div w:id="1360283004">
      <w:bodyDiv w:val="1"/>
      <w:marLeft w:val="0"/>
      <w:marRight w:val="0"/>
      <w:marTop w:val="0"/>
      <w:marBottom w:val="0"/>
      <w:divBdr>
        <w:top w:val="none" w:sz="0" w:space="0" w:color="auto"/>
        <w:left w:val="none" w:sz="0" w:space="0" w:color="auto"/>
        <w:bottom w:val="none" w:sz="0" w:space="0" w:color="auto"/>
        <w:right w:val="none" w:sz="0" w:space="0" w:color="auto"/>
      </w:divBdr>
    </w:div>
    <w:div w:id="1452364083">
      <w:bodyDiv w:val="1"/>
      <w:marLeft w:val="0"/>
      <w:marRight w:val="0"/>
      <w:marTop w:val="0"/>
      <w:marBottom w:val="0"/>
      <w:divBdr>
        <w:top w:val="none" w:sz="0" w:space="0" w:color="auto"/>
        <w:left w:val="none" w:sz="0" w:space="0" w:color="auto"/>
        <w:bottom w:val="none" w:sz="0" w:space="0" w:color="auto"/>
        <w:right w:val="none" w:sz="0" w:space="0" w:color="auto"/>
      </w:divBdr>
    </w:div>
    <w:div w:id="1497260767">
      <w:bodyDiv w:val="1"/>
      <w:marLeft w:val="0"/>
      <w:marRight w:val="0"/>
      <w:marTop w:val="0"/>
      <w:marBottom w:val="0"/>
      <w:divBdr>
        <w:top w:val="none" w:sz="0" w:space="0" w:color="auto"/>
        <w:left w:val="none" w:sz="0" w:space="0" w:color="auto"/>
        <w:bottom w:val="none" w:sz="0" w:space="0" w:color="auto"/>
        <w:right w:val="none" w:sz="0" w:space="0" w:color="auto"/>
      </w:divBdr>
    </w:div>
    <w:div w:id="1500195515">
      <w:bodyDiv w:val="1"/>
      <w:marLeft w:val="0"/>
      <w:marRight w:val="0"/>
      <w:marTop w:val="0"/>
      <w:marBottom w:val="0"/>
      <w:divBdr>
        <w:top w:val="none" w:sz="0" w:space="0" w:color="auto"/>
        <w:left w:val="none" w:sz="0" w:space="0" w:color="auto"/>
        <w:bottom w:val="none" w:sz="0" w:space="0" w:color="auto"/>
        <w:right w:val="none" w:sz="0" w:space="0" w:color="auto"/>
      </w:divBdr>
    </w:div>
    <w:div w:id="1562015546">
      <w:bodyDiv w:val="1"/>
      <w:marLeft w:val="0"/>
      <w:marRight w:val="0"/>
      <w:marTop w:val="0"/>
      <w:marBottom w:val="0"/>
      <w:divBdr>
        <w:top w:val="none" w:sz="0" w:space="0" w:color="auto"/>
        <w:left w:val="none" w:sz="0" w:space="0" w:color="auto"/>
        <w:bottom w:val="none" w:sz="0" w:space="0" w:color="auto"/>
        <w:right w:val="none" w:sz="0" w:space="0" w:color="auto"/>
      </w:divBdr>
    </w:div>
    <w:div w:id="1748189128">
      <w:bodyDiv w:val="1"/>
      <w:marLeft w:val="0"/>
      <w:marRight w:val="0"/>
      <w:marTop w:val="0"/>
      <w:marBottom w:val="0"/>
      <w:divBdr>
        <w:top w:val="none" w:sz="0" w:space="0" w:color="auto"/>
        <w:left w:val="none" w:sz="0" w:space="0" w:color="auto"/>
        <w:bottom w:val="none" w:sz="0" w:space="0" w:color="auto"/>
        <w:right w:val="none" w:sz="0" w:space="0" w:color="auto"/>
      </w:divBdr>
      <w:divsChild>
        <w:div w:id="611597516">
          <w:marLeft w:val="0"/>
          <w:marRight w:val="0"/>
          <w:marTop w:val="0"/>
          <w:marBottom w:val="0"/>
          <w:divBdr>
            <w:top w:val="none" w:sz="0" w:space="0" w:color="auto"/>
            <w:left w:val="none" w:sz="0" w:space="0" w:color="auto"/>
            <w:bottom w:val="none" w:sz="0" w:space="0" w:color="auto"/>
            <w:right w:val="none" w:sz="0" w:space="0" w:color="auto"/>
          </w:divBdr>
          <w:divsChild>
            <w:div w:id="1908419528">
              <w:marLeft w:val="0"/>
              <w:marRight w:val="0"/>
              <w:marTop w:val="0"/>
              <w:marBottom w:val="0"/>
              <w:divBdr>
                <w:top w:val="none" w:sz="0" w:space="0" w:color="auto"/>
                <w:left w:val="none" w:sz="0" w:space="0" w:color="auto"/>
                <w:bottom w:val="none" w:sz="0" w:space="0" w:color="auto"/>
                <w:right w:val="none" w:sz="0" w:space="0" w:color="auto"/>
              </w:divBdr>
              <w:divsChild>
                <w:div w:id="503012988">
                  <w:marLeft w:val="0"/>
                  <w:marRight w:val="0"/>
                  <w:marTop w:val="0"/>
                  <w:marBottom w:val="0"/>
                  <w:divBdr>
                    <w:top w:val="none" w:sz="0" w:space="0" w:color="auto"/>
                    <w:left w:val="none" w:sz="0" w:space="0" w:color="auto"/>
                    <w:bottom w:val="none" w:sz="0" w:space="0" w:color="auto"/>
                    <w:right w:val="none" w:sz="0" w:space="0" w:color="auto"/>
                  </w:divBdr>
                  <w:divsChild>
                    <w:div w:id="825315771">
                      <w:marLeft w:val="0"/>
                      <w:marRight w:val="0"/>
                      <w:marTop w:val="0"/>
                      <w:marBottom w:val="0"/>
                      <w:divBdr>
                        <w:top w:val="none" w:sz="0" w:space="0" w:color="auto"/>
                        <w:left w:val="none" w:sz="0" w:space="0" w:color="auto"/>
                        <w:bottom w:val="none" w:sz="0" w:space="0" w:color="auto"/>
                        <w:right w:val="none" w:sz="0" w:space="0" w:color="auto"/>
                      </w:divBdr>
                      <w:divsChild>
                        <w:div w:id="1716539519">
                          <w:marLeft w:val="0"/>
                          <w:marRight w:val="0"/>
                          <w:marTop w:val="0"/>
                          <w:marBottom w:val="0"/>
                          <w:divBdr>
                            <w:top w:val="none" w:sz="0" w:space="0" w:color="auto"/>
                            <w:left w:val="none" w:sz="0" w:space="0" w:color="auto"/>
                            <w:bottom w:val="none" w:sz="0" w:space="0" w:color="auto"/>
                            <w:right w:val="none" w:sz="0" w:space="0" w:color="auto"/>
                          </w:divBdr>
                          <w:divsChild>
                            <w:div w:id="9646990">
                              <w:marLeft w:val="0"/>
                              <w:marRight w:val="0"/>
                              <w:marTop w:val="0"/>
                              <w:marBottom w:val="0"/>
                              <w:divBdr>
                                <w:top w:val="none" w:sz="0" w:space="0" w:color="auto"/>
                                <w:left w:val="none" w:sz="0" w:space="0" w:color="auto"/>
                                <w:bottom w:val="none" w:sz="0" w:space="0" w:color="auto"/>
                                <w:right w:val="none" w:sz="0" w:space="0" w:color="auto"/>
                              </w:divBdr>
                              <w:divsChild>
                                <w:div w:id="689988365">
                                  <w:marLeft w:val="0"/>
                                  <w:marRight w:val="0"/>
                                  <w:marTop w:val="0"/>
                                  <w:marBottom w:val="0"/>
                                  <w:divBdr>
                                    <w:top w:val="none" w:sz="0" w:space="0" w:color="auto"/>
                                    <w:left w:val="none" w:sz="0" w:space="0" w:color="auto"/>
                                    <w:bottom w:val="none" w:sz="0" w:space="0" w:color="auto"/>
                                    <w:right w:val="none" w:sz="0" w:space="0" w:color="auto"/>
                                  </w:divBdr>
                                  <w:divsChild>
                                    <w:div w:id="83325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7847549">
      <w:bodyDiv w:val="1"/>
      <w:marLeft w:val="0"/>
      <w:marRight w:val="0"/>
      <w:marTop w:val="0"/>
      <w:marBottom w:val="0"/>
      <w:divBdr>
        <w:top w:val="none" w:sz="0" w:space="0" w:color="auto"/>
        <w:left w:val="none" w:sz="0" w:space="0" w:color="auto"/>
        <w:bottom w:val="none" w:sz="0" w:space="0" w:color="auto"/>
        <w:right w:val="none" w:sz="0" w:space="0" w:color="auto"/>
      </w:divBdr>
      <w:divsChild>
        <w:div w:id="1030491313">
          <w:marLeft w:val="0"/>
          <w:marRight w:val="0"/>
          <w:marTop w:val="0"/>
          <w:marBottom w:val="0"/>
          <w:divBdr>
            <w:top w:val="none" w:sz="0" w:space="0" w:color="auto"/>
            <w:left w:val="none" w:sz="0" w:space="0" w:color="auto"/>
            <w:bottom w:val="none" w:sz="0" w:space="0" w:color="auto"/>
            <w:right w:val="none" w:sz="0" w:space="0" w:color="auto"/>
          </w:divBdr>
        </w:div>
      </w:divsChild>
    </w:div>
    <w:div w:id="2141528279">
      <w:bodyDiv w:val="1"/>
      <w:marLeft w:val="0"/>
      <w:marRight w:val="0"/>
      <w:marTop w:val="0"/>
      <w:marBottom w:val="0"/>
      <w:divBdr>
        <w:top w:val="none" w:sz="0" w:space="0" w:color="auto"/>
        <w:left w:val="none" w:sz="0" w:space="0" w:color="auto"/>
        <w:bottom w:val="none" w:sz="0" w:space="0" w:color="auto"/>
        <w:right w:val="none" w:sz="0" w:space="0" w:color="auto"/>
      </w:divBdr>
    </w:div>
    <w:div w:id="2146314793">
      <w:bodyDiv w:val="1"/>
      <w:marLeft w:val="0"/>
      <w:marRight w:val="0"/>
      <w:marTop w:val="0"/>
      <w:marBottom w:val="0"/>
      <w:divBdr>
        <w:top w:val="none" w:sz="0" w:space="0" w:color="auto"/>
        <w:left w:val="none" w:sz="0" w:space="0" w:color="auto"/>
        <w:bottom w:val="none" w:sz="0" w:space="0" w:color="auto"/>
        <w:right w:val="none" w:sz="0" w:space="0" w:color="auto"/>
      </w:divBdr>
      <w:divsChild>
        <w:div w:id="2074815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5.jpeg"/><Relationship Id="rId26" Type="http://schemas.openxmlformats.org/officeDocument/2006/relationships/hyperlink" Target="https://www.istockphoto.com/vector/yes-no-check-mark-white-background-vector-gm1200675385-344009310" TargetMode="External"/><Relationship Id="rId3" Type="http://schemas.openxmlformats.org/officeDocument/2006/relationships/customXml" Target="../customXml/item3.xml"/><Relationship Id="rId21" Type="http://schemas.openxmlformats.org/officeDocument/2006/relationships/hyperlink" Target="https://www.istockphoto.com/photo/doctor-talking-to-unhappy-teenage-patient-in-exam-room-asian-woman-doctor-gm1150348105-311373825" TargetMode="External"/><Relationship Id="rId34" Type="http://schemas.microsoft.com/office/2011/relationships/people" Target="peop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istockphoto.com/photo/young-happy-couple-love-and-romantic-at-first-date-relationship-asian-teenage-woman-gm1210600118-350777629" TargetMode="External"/><Relationship Id="rId25" Type="http://schemas.openxmlformats.org/officeDocument/2006/relationships/image" Target="media/image9.jpe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6.jpeg"/><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8.jpeg"/><Relationship Id="rId32" Type="http://schemas.openxmlformats.org/officeDocument/2006/relationships/footer" Target="footer1.xml"/><Relationship Id="rId40"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hyperlink" Target="javascript:Matrix3.mbClick=false;void(0);" TargetMode="External"/><Relationship Id="rId28" Type="http://schemas.openxmlformats.org/officeDocument/2006/relationships/image" Target="media/image11.PNG"/><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https://www.istockphoto.com/photo/pregnant-woman-feel-depression-gm1093019700-293315957"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2.png"/><Relationship Id="rId22" Type="http://schemas.openxmlformats.org/officeDocument/2006/relationships/image" Target="media/image7.jpeg"/><Relationship Id="rId27" Type="http://schemas.openxmlformats.org/officeDocument/2006/relationships/image" Target="media/image10.jpeg"/><Relationship Id="rId30" Type="http://schemas.openxmlformats.org/officeDocument/2006/relationships/image" Target="media/image13.PNG"/><Relationship Id="rId35"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Laurent\AppData\Roaming\Microsoft\Templates\Storyboard.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AD7544AD6914DB4BA9577A934DABD3B"/>
        <w:category>
          <w:name w:val="General"/>
          <w:gallery w:val="placeholder"/>
        </w:category>
        <w:types>
          <w:type w:val="bbPlcHdr"/>
        </w:types>
        <w:behaviors>
          <w:behavior w:val="content"/>
        </w:behaviors>
        <w:guid w:val="{5A4A7796-BF2A-47F7-810D-F5EAC9F6D017}"/>
      </w:docPartPr>
      <w:docPartBody>
        <w:p w:rsidR="00DA7C0E" w:rsidRDefault="00DA5973" w:rsidP="00DA5973">
          <w:pPr>
            <w:pStyle w:val="1AD7544AD6914DB4BA9577A934DABD3B"/>
          </w:pPr>
          <w:r w:rsidRPr="00911A37">
            <w:rPr>
              <w:rStyle w:val="PlaceholderText"/>
            </w:rPr>
            <w:t>Choose an item.</w:t>
          </w:r>
        </w:p>
      </w:docPartBody>
    </w:docPart>
    <w:docPart>
      <w:docPartPr>
        <w:name w:val="7B83078D1C824F04A76A894F43E676A3"/>
        <w:category>
          <w:name w:val="General"/>
          <w:gallery w:val="placeholder"/>
        </w:category>
        <w:types>
          <w:type w:val="bbPlcHdr"/>
        </w:types>
        <w:behaviors>
          <w:behavior w:val="content"/>
        </w:behaviors>
        <w:guid w:val="{3CAC6D67-8055-4433-9ED0-44A625ED528C}"/>
      </w:docPartPr>
      <w:docPartBody>
        <w:p w:rsidR="00DA7C0E" w:rsidRDefault="00DA5973" w:rsidP="00DA5973">
          <w:pPr>
            <w:pStyle w:val="7B83078D1C824F04A76A894F43E676A3"/>
          </w:pPr>
          <w:r w:rsidRPr="00911A37">
            <w:rPr>
              <w:rStyle w:val="PlaceholderText"/>
            </w:rPr>
            <w:t>Choose an item.</w:t>
          </w:r>
        </w:p>
      </w:docPartBody>
    </w:docPart>
    <w:docPart>
      <w:docPartPr>
        <w:name w:val="4F5B3433B2D0463FBD78A872274E6783"/>
        <w:category>
          <w:name w:val="General"/>
          <w:gallery w:val="placeholder"/>
        </w:category>
        <w:types>
          <w:type w:val="bbPlcHdr"/>
        </w:types>
        <w:behaviors>
          <w:behavior w:val="content"/>
        </w:behaviors>
        <w:guid w:val="{52180AD4-4732-4CF3-9BFC-B8DC17BB8DD9}"/>
      </w:docPartPr>
      <w:docPartBody>
        <w:p w:rsidR="00DA7C0E" w:rsidRDefault="00DA5973" w:rsidP="00DA5973">
          <w:pPr>
            <w:pStyle w:val="4F5B3433B2D0463FBD78A872274E6783"/>
          </w:pPr>
          <w:r w:rsidRPr="00911A37">
            <w:rPr>
              <w:rStyle w:val="PlaceholderText"/>
            </w:rPr>
            <w:t>Choose an item.</w:t>
          </w:r>
        </w:p>
      </w:docPartBody>
    </w:docPart>
    <w:docPart>
      <w:docPartPr>
        <w:name w:val="12E835EA53E642F7BA0949F56B4E10F7"/>
        <w:category>
          <w:name w:val="General"/>
          <w:gallery w:val="placeholder"/>
        </w:category>
        <w:types>
          <w:type w:val="bbPlcHdr"/>
        </w:types>
        <w:behaviors>
          <w:behavior w:val="content"/>
        </w:behaviors>
        <w:guid w:val="{E6423B8B-E79E-4969-BEB7-E262BB9F780A}"/>
      </w:docPartPr>
      <w:docPartBody>
        <w:p w:rsidR="00DA7C0E" w:rsidRDefault="00DA5973" w:rsidP="00DA5973">
          <w:pPr>
            <w:pStyle w:val="12E835EA53E642F7BA0949F56B4E10F7"/>
          </w:pPr>
          <w:r w:rsidRPr="00911A37">
            <w:rPr>
              <w:rStyle w:val="PlaceholderText"/>
            </w:rPr>
            <w:t>Choose an item.</w:t>
          </w:r>
        </w:p>
      </w:docPartBody>
    </w:docPart>
    <w:docPart>
      <w:docPartPr>
        <w:name w:val="F6444E280F4F420FA622943A09AF75A5"/>
        <w:category>
          <w:name w:val="General"/>
          <w:gallery w:val="placeholder"/>
        </w:category>
        <w:types>
          <w:type w:val="bbPlcHdr"/>
        </w:types>
        <w:behaviors>
          <w:behavior w:val="content"/>
        </w:behaviors>
        <w:guid w:val="{28AEB652-F7A1-42DF-A7C6-71849E45C0A0}"/>
      </w:docPartPr>
      <w:docPartBody>
        <w:p w:rsidR="00DA7C0E" w:rsidRDefault="00DA5973" w:rsidP="00DA5973">
          <w:pPr>
            <w:pStyle w:val="F6444E280F4F420FA622943A09AF75A5"/>
          </w:pPr>
          <w:r w:rsidRPr="00911A37">
            <w:rPr>
              <w:rStyle w:val="PlaceholderText"/>
            </w:rPr>
            <w:t>Choose an item.</w:t>
          </w:r>
        </w:p>
      </w:docPartBody>
    </w:docPart>
    <w:docPart>
      <w:docPartPr>
        <w:name w:val="D7F2B624F046484E8CB8631F304C3DA5"/>
        <w:category>
          <w:name w:val="General"/>
          <w:gallery w:val="placeholder"/>
        </w:category>
        <w:types>
          <w:type w:val="bbPlcHdr"/>
        </w:types>
        <w:behaviors>
          <w:behavior w:val="content"/>
        </w:behaviors>
        <w:guid w:val="{7BD5EBA6-FB14-4C73-BA7F-C16FAE8AA800}"/>
      </w:docPartPr>
      <w:docPartBody>
        <w:p w:rsidR="00DA7C0E" w:rsidRDefault="00DA5973" w:rsidP="00DA5973">
          <w:pPr>
            <w:pStyle w:val="D7F2B624F046484E8CB8631F304C3DA5"/>
          </w:pPr>
          <w:r w:rsidRPr="00911A37">
            <w:rPr>
              <w:rStyle w:val="PlaceholderText"/>
            </w:rPr>
            <w:t>Choose an item.</w:t>
          </w:r>
        </w:p>
      </w:docPartBody>
    </w:docPart>
    <w:docPart>
      <w:docPartPr>
        <w:name w:val="CF441474D10D4BB49E8815D5E1BAD7D5"/>
        <w:category>
          <w:name w:val="General"/>
          <w:gallery w:val="placeholder"/>
        </w:category>
        <w:types>
          <w:type w:val="bbPlcHdr"/>
        </w:types>
        <w:behaviors>
          <w:behavior w:val="content"/>
        </w:behaviors>
        <w:guid w:val="{26455203-3B0A-4FC3-937A-E24F1EF386B6}"/>
      </w:docPartPr>
      <w:docPartBody>
        <w:p w:rsidR="00B73CB4" w:rsidRDefault="00B73CB4" w:rsidP="00B73CB4">
          <w:pPr>
            <w:pStyle w:val="CF441474D10D4BB49E8815D5E1BAD7D5"/>
          </w:pPr>
          <w:r w:rsidRPr="00911A37">
            <w:rPr>
              <w:rStyle w:val="PlaceholderText"/>
            </w:rPr>
            <w:t>Choose an item.</w:t>
          </w:r>
        </w:p>
      </w:docPartBody>
    </w:docPart>
    <w:docPart>
      <w:docPartPr>
        <w:name w:val="021ACD628B264294839A5AD52708107F"/>
        <w:category>
          <w:name w:val="General"/>
          <w:gallery w:val="placeholder"/>
        </w:category>
        <w:types>
          <w:type w:val="bbPlcHdr"/>
        </w:types>
        <w:behaviors>
          <w:behavior w:val="content"/>
        </w:behaviors>
        <w:guid w:val="{A4D9A60A-6B97-4A0D-80B2-600945CB7FE6}"/>
      </w:docPartPr>
      <w:docPartBody>
        <w:p w:rsidR="00B73CB4" w:rsidRDefault="00B73CB4" w:rsidP="00B73CB4">
          <w:pPr>
            <w:pStyle w:val="021ACD628B264294839A5AD52708107F"/>
          </w:pPr>
          <w:r w:rsidRPr="00911A37">
            <w:rPr>
              <w:rStyle w:val="PlaceholderText"/>
            </w:rPr>
            <w:t>Choose an item.</w:t>
          </w:r>
        </w:p>
      </w:docPartBody>
    </w:docPart>
    <w:docPart>
      <w:docPartPr>
        <w:name w:val="491ED104F8274430A67B560608EABC5C"/>
        <w:category>
          <w:name w:val="General"/>
          <w:gallery w:val="placeholder"/>
        </w:category>
        <w:types>
          <w:type w:val="bbPlcHdr"/>
        </w:types>
        <w:behaviors>
          <w:behavior w:val="content"/>
        </w:behaviors>
        <w:guid w:val="{77AE0CF9-EEDB-4940-BED4-C8B549DCE400}"/>
      </w:docPartPr>
      <w:docPartBody>
        <w:p w:rsidR="00B73CB4" w:rsidRDefault="00B73CB4" w:rsidP="00B73CB4">
          <w:pPr>
            <w:pStyle w:val="491ED104F8274430A67B560608EABC5C"/>
          </w:pPr>
          <w:r w:rsidRPr="00911A37">
            <w:rPr>
              <w:rStyle w:val="PlaceholderText"/>
            </w:rPr>
            <w:t>Choose an item.</w:t>
          </w:r>
        </w:p>
      </w:docPartBody>
    </w:docPart>
    <w:docPart>
      <w:docPartPr>
        <w:name w:val="DB3BFFF219E4402C90018E77ACAF1010"/>
        <w:category>
          <w:name w:val="General"/>
          <w:gallery w:val="placeholder"/>
        </w:category>
        <w:types>
          <w:type w:val="bbPlcHdr"/>
        </w:types>
        <w:behaviors>
          <w:behavior w:val="content"/>
        </w:behaviors>
        <w:guid w:val="{4B08CF6B-DB44-493F-8F69-ECB8FB50E308}"/>
      </w:docPartPr>
      <w:docPartBody>
        <w:p w:rsidR="00B73CB4" w:rsidRDefault="00B73CB4" w:rsidP="00B73CB4">
          <w:pPr>
            <w:pStyle w:val="DB3BFFF219E4402C90018E77ACAF1010"/>
          </w:pPr>
          <w:r w:rsidRPr="00911A37">
            <w:rPr>
              <w:rStyle w:val="PlaceholderText"/>
            </w:rPr>
            <w:t>Choose an item.</w:t>
          </w:r>
        </w:p>
      </w:docPartBody>
    </w:docPart>
    <w:docPart>
      <w:docPartPr>
        <w:name w:val="DD1FFDA7E40340B1B12CE7A4664FA9A6"/>
        <w:category>
          <w:name w:val="General"/>
          <w:gallery w:val="placeholder"/>
        </w:category>
        <w:types>
          <w:type w:val="bbPlcHdr"/>
        </w:types>
        <w:behaviors>
          <w:behavior w:val="content"/>
        </w:behaviors>
        <w:guid w:val="{D47A10F5-B23A-4217-984C-9DA64DCEF898}"/>
      </w:docPartPr>
      <w:docPartBody>
        <w:p w:rsidR="00B73CB4" w:rsidRDefault="00B73CB4" w:rsidP="00B73CB4">
          <w:pPr>
            <w:pStyle w:val="DD1FFDA7E40340B1B12CE7A4664FA9A6"/>
          </w:pPr>
          <w:r w:rsidRPr="00911A37">
            <w:rPr>
              <w:rStyle w:val="PlaceholderText"/>
            </w:rPr>
            <w:t>Choose an item.</w:t>
          </w:r>
        </w:p>
      </w:docPartBody>
    </w:docPart>
    <w:docPart>
      <w:docPartPr>
        <w:name w:val="CBFBB4EABF8F4DA98F313BEA27D2EAAE"/>
        <w:category>
          <w:name w:val="General"/>
          <w:gallery w:val="placeholder"/>
        </w:category>
        <w:types>
          <w:type w:val="bbPlcHdr"/>
        </w:types>
        <w:behaviors>
          <w:behavior w:val="content"/>
        </w:behaviors>
        <w:guid w:val="{134ED99C-6685-4642-97DF-24FF5802AEE7}"/>
      </w:docPartPr>
      <w:docPartBody>
        <w:p w:rsidR="00AC3FEB" w:rsidRDefault="00896EAF" w:rsidP="00896EAF">
          <w:pPr>
            <w:pStyle w:val="CBFBB4EABF8F4DA98F313BEA27D2EAAE"/>
          </w:pPr>
          <w:r w:rsidRPr="00911A37">
            <w:rPr>
              <w:rStyle w:val="PlaceholderText"/>
            </w:rPr>
            <w:t>Choose an item.</w:t>
          </w:r>
        </w:p>
      </w:docPartBody>
    </w:docPart>
    <w:docPart>
      <w:docPartPr>
        <w:name w:val="33A596DEDD864D2ABAF035AACD432E2D"/>
        <w:category>
          <w:name w:val="General"/>
          <w:gallery w:val="placeholder"/>
        </w:category>
        <w:types>
          <w:type w:val="bbPlcHdr"/>
        </w:types>
        <w:behaviors>
          <w:behavior w:val="content"/>
        </w:behaviors>
        <w:guid w:val="{D9AC3B8A-D94D-4C16-BC57-3DE9BD51CDDF}"/>
      </w:docPartPr>
      <w:docPartBody>
        <w:p w:rsidR="00AC3FEB" w:rsidRDefault="00896EAF" w:rsidP="00896EAF">
          <w:pPr>
            <w:pStyle w:val="33A596DEDD864D2ABAF035AACD432E2D"/>
          </w:pPr>
          <w:r w:rsidRPr="00911A37">
            <w:rPr>
              <w:rStyle w:val="PlaceholderText"/>
            </w:rPr>
            <w:t>Choose an item.</w:t>
          </w:r>
        </w:p>
      </w:docPartBody>
    </w:docPart>
    <w:docPart>
      <w:docPartPr>
        <w:name w:val="A72D119658844362B59F3CF8330C0A4D"/>
        <w:category>
          <w:name w:val="General"/>
          <w:gallery w:val="placeholder"/>
        </w:category>
        <w:types>
          <w:type w:val="bbPlcHdr"/>
        </w:types>
        <w:behaviors>
          <w:behavior w:val="content"/>
        </w:behaviors>
        <w:guid w:val="{C8DBB781-4359-4E5A-AF9A-BC187086D368}"/>
      </w:docPartPr>
      <w:docPartBody>
        <w:p w:rsidR="00AC3FEB" w:rsidRDefault="00896EAF" w:rsidP="00896EAF">
          <w:pPr>
            <w:pStyle w:val="A72D119658844362B59F3CF8330C0A4D"/>
          </w:pPr>
          <w:r w:rsidRPr="00911A37">
            <w:rPr>
              <w:rStyle w:val="PlaceholderText"/>
            </w:rPr>
            <w:t>Choose an item.</w:t>
          </w:r>
        </w:p>
      </w:docPartBody>
    </w:docPart>
    <w:docPart>
      <w:docPartPr>
        <w:name w:val="63F08CED6FD04A85BA737D56E60F1B13"/>
        <w:category>
          <w:name w:val="General"/>
          <w:gallery w:val="placeholder"/>
        </w:category>
        <w:types>
          <w:type w:val="bbPlcHdr"/>
        </w:types>
        <w:behaviors>
          <w:behavior w:val="content"/>
        </w:behaviors>
        <w:guid w:val="{B6DD5668-7FD9-4D81-98CC-133A5113D0DE}"/>
      </w:docPartPr>
      <w:docPartBody>
        <w:p w:rsidR="00AC3FEB" w:rsidRDefault="00896EAF" w:rsidP="00896EAF">
          <w:pPr>
            <w:pStyle w:val="63F08CED6FD04A85BA737D56E60F1B13"/>
          </w:pPr>
          <w:r w:rsidRPr="00911A37">
            <w:rPr>
              <w:rStyle w:val="PlaceholderText"/>
            </w:rPr>
            <w:t>Choose an item.</w:t>
          </w:r>
        </w:p>
      </w:docPartBody>
    </w:docPart>
    <w:docPart>
      <w:docPartPr>
        <w:name w:val="AF8BAE21282B442FBFF5DDDF86E4DDE3"/>
        <w:category>
          <w:name w:val="General"/>
          <w:gallery w:val="placeholder"/>
        </w:category>
        <w:types>
          <w:type w:val="bbPlcHdr"/>
        </w:types>
        <w:behaviors>
          <w:behavior w:val="content"/>
        </w:behaviors>
        <w:guid w:val="{9DA55280-6C74-4C1D-BACF-EE134528C591}"/>
      </w:docPartPr>
      <w:docPartBody>
        <w:p w:rsidR="00AC3FEB" w:rsidRDefault="00896EAF" w:rsidP="00896EAF">
          <w:pPr>
            <w:pStyle w:val="AF8BAE21282B442FBFF5DDDF86E4DDE3"/>
          </w:pPr>
          <w:r w:rsidRPr="00911A37">
            <w:rPr>
              <w:rStyle w:val="PlaceholderText"/>
            </w:rPr>
            <w:t>Choose an item.</w:t>
          </w:r>
        </w:p>
      </w:docPartBody>
    </w:docPart>
    <w:docPart>
      <w:docPartPr>
        <w:name w:val="A1FEAD0B12A34FFBAAC13FF6D31F2D43"/>
        <w:category>
          <w:name w:val="General"/>
          <w:gallery w:val="placeholder"/>
        </w:category>
        <w:types>
          <w:type w:val="bbPlcHdr"/>
        </w:types>
        <w:behaviors>
          <w:behavior w:val="content"/>
        </w:behaviors>
        <w:guid w:val="{1C0DD3DD-DAA2-4197-A54E-16A7DF9519B7}"/>
      </w:docPartPr>
      <w:docPartBody>
        <w:p w:rsidR="00AC3FEB" w:rsidRDefault="00896EAF" w:rsidP="00896EAF">
          <w:pPr>
            <w:pStyle w:val="A1FEAD0B12A34FFBAAC13FF6D31F2D43"/>
          </w:pPr>
          <w:r w:rsidRPr="00911A37">
            <w:rPr>
              <w:rStyle w:val="PlaceholderText"/>
            </w:rPr>
            <w:t>Choose an item.</w:t>
          </w:r>
        </w:p>
      </w:docPartBody>
    </w:docPart>
    <w:docPart>
      <w:docPartPr>
        <w:name w:val="083CCD075B1B4979B64289B21F934F2B"/>
        <w:category>
          <w:name w:val="General"/>
          <w:gallery w:val="placeholder"/>
        </w:category>
        <w:types>
          <w:type w:val="bbPlcHdr"/>
        </w:types>
        <w:behaviors>
          <w:behavior w:val="content"/>
        </w:behaviors>
        <w:guid w:val="{1C21927F-D090-450E-A48F-6590F413CE54}"/>
      </w:docPartPr>
      <w:docPartBody>
        <w:p w:rsidR="00AC3FEB" w:rsidRDefault="00896EAF" w:rsidP="00896EAF">
          <w:pPr>
            <w:pStyle w:val="083CCD075B1B4979B64289B21F934F2B"/>
          </w:pPr>
          <w:r w:rsidRPr="00911A37">
            <w:rPr>
              <w:rStyle w:val="PlaceholderText"/>
            </w:rPr>
            <w:t>Choose an item.</w:t>
          </w:r>
        </w:p>
      </w:docPartBody>
    </w:docPart>
    <w:docPart>
      <w:docPartPr>
        <w:name w:val="1039307442D34B4CB3330A3BF001EB4C"/>
        <w:category>
          <w:name w:val="General"/>
          <w:gallery w:val="placeholder"/>
        </w:category>
        <w:types>
          <w:type w:val="bbPlcHdr"/>
        </w:types>
        <w:behaviors>
          <w:behavior w:val="content"/>
        </w:behaviors>
        <w:guid w:val="{6C661AA0-802E-46CB-B579-656D11EBB890}"/>
      </w:docPartPr>
      <w:docPartBody>
        <w:p w:rsidR="0041720A" w:rsidRDefault="00AC5348" w:rsidP="00AC5348">
          <w:pPr>
            <w:pStyle w:val="1039307442D34B4CB3330A3BF001EB4C"/>
          </w:pPr>
          <w:r w:rsidRPr="00911A37">
            <w:rPr>
              <w:rStyle w:val="PlaceholderText"/>
            </w:rPr>
            <w:t>Choose an item.</w:t>
          </w:r>
        </w:p>
      </w:docPartBody>
    </w:docPart>
    <w:docPart>
      <w:docPartPr>
        <w:name w:val="5733931E22A84BB18A8E7E247CA6F7BD"/>
        <w:category>
          <w:name w:val="General"/>
          <w:gallery w:val="placeholder"/>
        </w:category>
        <w:types>
          <w:type w:val="bbPlcHdr"/>
        </w:types>
        <w:behaviors>
          <w:behavior w:val="content"/>
        </w:behaviors>
        <w:guid w:val="{BBD4BFA9-F56F-4424-9D09-2A92A8539D31}"/>
      </w:docPartPr>
      <w:docPartBody>
        <w:p w:rsidR="0041720A" w:rsidRDefault="00AC5348" w:rsidP="00AC5348">
          <w:pPr>
            <w:pStyle w:val="5733931E22A84BB18A8E7E247CA6F7BD"/>
          </w:pPr>
          <w:r w:rsidRPr="00911A37">
            <w:rPr>
              <w:rStyle w:val="PlaceholderText"/>
            </w:rPr>
            <w:t>Choose an item.</w:t>
          </w:r>
        </w:p>
      </w:docPartBody>
    </w:docPart>
    <w:docPart>
      <w:docPartPr>
        <w:name w:val="87C276B770EA4FDB898681E9D3034289"/>
        <w:category>
          <w:name w:val="General"/>
          <w:gallery w:val="placeholder"/>
        </w:category>
        <w:types>
          <w:type w:val="bbPlcHdr"/>
        </w:types>
        <w:behaviors>
          <w:behavior w:val="content"/>
        </w:behaviors>
        <w:guid w:val="{50015FF9-C976-40CA-AE19-16C4AE12CCD9}"/>
      </w:docPartPr>
      <w:docPartBody>
        <w:p w:rsidR="0065158E" w:rsidRDefault="00A26E4E" w:rsidP="00A26E4E">
          <w:pPr>
            <w:pStyle w:val="87C276B770EA4FDB898681E9D3034289"/>
          </w:pPr>
          <w:r w:rsidRPr="00911A37">
            <w:rPr>
              <w:rStyle w:val="PlaceholderText"/>
            </w:rPr>
            <w:t>Choose an item.</w:t>
          </w:r>
        </w:p>
      </w:docPartBody>
    </w:docPart>
    <w:docPart>
      <w:docPartPr>
        <w:name w:val="A8817E1526304DD5AC72414FC40BE951"/>
        <w:category>
          <w:name w:val="General"/>
          <w:gallery w:val="placeholder"/>
        </w:category>
        <w:types>
          <w:type w:val="bbPlcHdr"/>
        </w:types>
        <w:behaviors>
          <w:behavior w:val="content"/>
        </w:behaviors>
        <w:guid w:val="{78E1E768-42C7-463C-AC16-CD262BF36516}"/>
      </w:docPartPr>
      <w:docPartBody>
        <w:p w:rsidR="00533B7E" w:rsidRDefault="002324F2" w:rsidP="002324F2">
          <w:pPr>
            <w:pStyle w:val="A8817E1526304DD5AC72414FC40BE951"/>
          </w:pPr>
          <w:r w:rsidRPr="00911A37">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arsseit">
    <w:altName w:val="Times New Roman"/>
    <w:charset w:val="00"/>
    <w:family w:val="auto"/>
    <w:pitch w:val="variable"/>
    <w:sig w:usb0="A00000AF" w:usb1="5000204B" w:usb2="00000000" w:usb3="00000000" w:csb0="00000093"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Roboto">
    <w:altName w:val="Arial"/>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007"/>
    <w:rsid w:val="00054F15"/>
    <w:rsid w:val="000673D9"/>
    <w:rsid w:val="0008044B"/>
    <w:rsid w:val="00093620"/>
    <w:rsid w:val="000E0382"/>
    <w:rsid w:val="001246A3"/>
    <w:rsid w:val="001624DD"/>
    <w:rsid w:val="001B20B4"/>
    <w:rsid w:val="001C3E57"/>
    <w:rsid w:val="002324F2"/>
    <w:rsid w:val="002550A3"/>
    <w:rsid w:val="00260B68"/>
    <w:rsid w:val="002A7AF4"/>
    <w:rsid w:val="002D3628"/>
    <w:rsid w:val="002D6B08"/>
    <w:rsid w:val="00332682"/>
    <w:rsid w:val="003D14F5"/>
    <w:rsid w:val="0041720A"/>
    <w:rsid w:val="00525C8E"/>
    <w:rsid w:val="00533B7E"/>
    <w:rsid w:val="00592A1F"/>
    <w:rsid w:val="005A18A8"/>
    <w:rsid w:val="006423C6"/>
    <w:rsid w:val="00642AD0"/>
    <w:rsid w:val="00643AF6"/>
    <w:rsid w:val="0065158E"/>
    <w:rsid w:val="00667836"/>
    <w:rsid w:val="006D2DFC"/>
    <w:rsid w:val="00762CCF"/>
    <w:rsid w:val="00794DA1"/>
    <w:rsid w:val="00827021"/>
    <w:rsid w:val="00872122"/>
    <w:rsid w:val="00896EAF"/>
    <w:rsid w:val="008A5484"/>
    <w:rsid w:val="00903ACE"/>
    <w:rsid w:val="00914007"/>
    <w:rsid w:val="00974C00"/>
    <w:rsid w:val="009959CF"/>
    <w:rsid w:val="00A26E4E"/>
    <w:rsid w:val="00AC3FEB"/>
    <w:rsid w:val="00AC5348"/>
    <w:rsid w:val="00AD1912"/>
    <w:rsid w:val="00AF426F"/>
    <w:rsid w:val="00B73CB4"/>
    <w:rsid w:val="00BA53E7"/>
    <w:rsid w:val="00BA791C"/>
    <w:rsid w:val="00BE165D"/>
    <w:rsid w:val="00C01572"/>
    <w:rsid w:val="00C645E3"/>
    <w:rsid w:val="00CF7837"/>
    <w:rsid w:val="00DA5973"/>
    <w:rsid w:val="00DA7C0E"/>
    <w:rsid w:val="00DC3DE2"/>
    <w:rsid w:val="00DF581B"/>
    <w:rsid w:val="00E1766B"/>
    <w:rsid w:val="00EC13E2"/>
    <w:rsid w:val="00F2610B"/>
    <w:rsid w:val="00F34B9E"/>
    <w:rsid w:val="00F40C35"/>
    <w:rsid w:val="00F413F2"/>
    <w:rsid w:val="00F5478D"/>
    <w:rsid w:val="00FB428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24F2"/>
    <w:rPr>
      <w:color w:val="808080"/>
    </w:rPr>
  </w:style>
  <w:style w:type="paragraph" w:customStyle="1" w:styleId="B02B759952BC4B108D51D5E2156A0970">
    <w:name w:val="B02B759952BC4B108D51D5E2156A0970"/>
    <w:rsid w:val="00914007"/>
  </w:style>
  <w:style w:type="paragraph" w:customStyle="1" w:styleId="F68C608E3EBD4776AAED400AB4CA2274">
    <w:name w:val="F68C608E3EBD4776AAED400AB4CA2274"/>
    <w:rsid w:val="00914007"/>
  </w:style>
  <w:style w:type="paragraph" w:customStyle="1" w:styleId="FF6302B826044C419ABEB6CAED6E4E32">
    <w:name w:val="FF6302B826044C419ABEB6CAED6E4E32"/>
    <w:rsid w:val="00914007"/>
  </w:style>
  <w:style w:type="paragraph" w:customStyle="1" w:styleId="690AF748356B441CACF04FDD03BDE3DB">
    <w:name w:val="690AF748356B441CACF04FDD03BDE3DB"/>
    <w:rsid w:val="00914007"/>
  </w:style>
  <w:style w:type="paragraph" w:customStyle="1" w:styleId="18FE7237CA1247C4A4FB426DEF57A40D">
    <w:name w:val="18FE7237CA1247C4A4FB426DEF57A40D"/>
    <w:rsid w:val="00914007"/>
  </w:style>
  <w:style w:type="paragraph" w:customStyle="1" w:styleId="C25D1F749C8548B8A21F0289870094AE">
    <w:name w:val="C25D1F749C8548B8A21F0289870094AE"/>
    <w:rsid w:val="00914007"/>
  </w:style>
  <w:style w:type="paragraph" w:customStyle="1" w:styleId="549304CF9D9447B98D5A9A1D1EEB04D0">
    <w:name w:val="549304CF9D9447B98D5A9A1D1EEB04D0"/>
    <w:rsid w:val="00914007"/>
  </w:style>
  <w:style w:type="paragraph" w:customStyle="1" w:styleId="FBC64548EE0C4F1490E1C7C12477B9DD">
    <w:name w:val="FBC64548EE0C4F1490E1C7C12477B9DD"/>
    <w:rsid w:val="00914007"/>
  </w:style>
  <w:style w:type="paragraph" w:customStyle="1" w:styleId="401C912D531E4AC3B7DE532D5702D43D">
    <w:name w:val="401C912D531E4AC3B7DE532D5702D43D"/>
    <w:rsid w:val="00974C00"/>
  </w:style>
  <w:style w:type="paragraph" w:customStyle="1" w:styleId="893604793E764DDA938BA1E2EADD83C8">
    <w:name w:val="893604793E764DDA938BA1E2EADD83C8"/>
    <w:rsid w:val="00F34B9E"/>
  </w:style>
  <w:style w:type="paragraph" w:customStyle="1" w:styleId="2AFABAD5094D4524B3245D6BB1F668F0">
    <w:name w:val="2AFABAD5094D4524B3245D6BB1F668F0"/>
    <w:rsid w:val="00F413F2"/>
  </w:style>
  <w:style w:type="paragraph" w:customStyle="1" w:styleId="D56E17D9258F484592F3FB1816DFCBD3">
    <w:name w:val="D56E17D9258F484592F3FB1816DFCBD3"/>
    <w:rsid w:val="00F413F2"/>
  </w:style>
  <w:style w:type="paragraph" w:customStyle="1" w:styleId="81E942221D874E37B6E1375C14B9D1B7">
    <w:name w:val="81E942221D874E37B6E1375C14B9D1B7"/>
    <w:rsid w:val="00F413F2"/>
  </w:style>
  <w:style w:type="paragraph" w:customStyle="1" w:styleId="F2EFFF0C0FED4EB4920266FB72B74D47">
    <w:name w:val="F2EFFF0C0FED4EB4920266FB72B74D47"/>
    <w:rsid w:val="00F413F2"/>
  </w:style>
  <w:style w:type="paragraph" w:customStyle="1" w:styleId="C7FD64D4BD7E4D0C8EF09A87AC899656">
    <w:name w:val="C7FD64D4BD7E4D0C8EF09A87AC899656"/>
    <w:rsid w:val="00F413F2"/>
  </w:style>
  <w:style w:type="paragraph" w:customStyle="1" w:styleId="E121C6F0BC564189AC07356394793413">
    <w:name w:val="E121C6F0BC564189AC07356394793413"/>
    <w:rsid w:val="00F413F2"/>
  </w:style>
  <w:style w:type="paragraph" w:customStyle="1" w:styleId="91C229A35B684002B75A26F6D43BCD0A">
    <w:name w:val="91C229A35B684002B75A26F6D43BCD0A"/>
    <w:rsid w:val="00F413F2"/>
  </w:style>
  <w:style w:type="paragraph" w:customStyle="1" w:styleId="3030F67A72724F8DA5406F902C6FD143">
    <w:name w:val="3030F67A72724F8DA5406F902C6FD143"/>
    <w:rsid w:val="00F413F2"/>
  </w:style>
  <w:style w:type="paragraph" w:customStyle="1" w:styleId="05C5B09CE2E64F549258DEB9A43F844D">
    <w:name w:val="05C5B09CE2E64F549258DEB9A43F844D"/>
    <w:rsid w:val="00F2610B"/>
  </w:style>
  <w:style w:type="paragraph" w:customStyle="1" w:styleId="D5477A0AF2BA4B30AF67909AF5FF8DAF">
    <w:name w:val="D5477A0AF2BA4B30AF67909AF5FF8DAF"/>
    <w:rsid w:val="00F2610B"/>
  </w:style>
  <w:style w:type="paragraph" w:customStyle="1" w:styleId="21EC8D6742AC43C28003C09F202B545A">
    <w:name w:val="21EC8D6742AC43C28003C09F202B545A"/>
    <w:rsid w:val="00F2610B"/>
  </w:style>
  <w:style w:type="paragraph" w:customStyle="1" w:styleId="F879827083B84BDE996E4172E447D524">
    <w:name w:val="F879827083B84BDE996E4172E447D524"/>
    <w:rsid w:val="00F2610B"/>
  </w:style>
  <w:style w:type="paragraph" w:customStyle="1" w:styleId="6AF53C0B51EA4E848909C1625EA1A506">
    <w:name w:val="6AF53C0B51EA4E848909C1625EA1A506"/>
    <w:rsid w:val="00CF7837"/>
  </w:style>
  <w:style w:type="paragraph" w:customStyle="1" w:styleId="7139921C51534280AE4FAE2E84376A24">
    <w:name w:val="7139921C51534280AE4FAE2E84376A24"/>
    <w:rsid w:val="00CF7837"/>
  </w:style>
  <w:style w:type="paragraph" w:customStyle="1" w:styleId="C84066E3C4314CBDB4DC1B6DF87E3992">
    <w:name w:val="C84066E3C4314CBDB4DC1B6DF87E3992"/>
    <w:rsid w:val="00CF7837"/>
  </w:style>
  <w:style w:type="paragraph" w:customStyle="1" w:styleId="3C455E14F2AB4F7CA2F4889D1723C0D6">
    <w:name w:val="3C455E14F2AB4F7CA2F4889D1723C0D6"/>
    <w:rsid w:val="00260B68"/>
    <w:rPr>
      <w:lang w:val="fr-CA" w:eastAsia="fr-CA"/>
    </w:rPr>
  </w:style>
  <w:style w:type="paragraph" w:customStyle="1" w:styleId="5C2AAE14ADFF4C4F9BBBF52DBF7DCC52">
    <w:name w:val="5C2AAE14ADFF4C4F9BBBF52DBF7DCC52"/>
    <w:rsid w:val="00260B68"/>
    <w:rPr>
      <w:lang w:val="fr-CA" w:eastAsia="fr-CA"/>
    </w:rPr>
  </w:style>
  <w:style w:type="paragraph" w:customStyle="1" w:styleId="818E4AA2ED04418F9C87A7E21EFC17B2">
    <w:name w:val="818E4AA2ED04418F9C87A7E21EFC17B2"/>
    <w:rsid w:val="00260B68"/>
    <w:rPr>
      <w:lang w:val="fr-CA" w:eastAsia="fr-CA"/>
    </w:rPr>
  </w:style>
  <w:style w:type="paragraph" w:customStyle="1" w:styleId="7BA33F70AD72445AAF8FED1C0A8C0467">
    <w:name w:val="7BA33F70AD72445AAF8FED1C0A8C0467"/>
    <w:rsid w:val="00260B68"/>
    <w:rPr>
      <w:lang w:val="fr-CA" w:eastAsia="fr-CA"/>
    </w:rPr>
  </w:style>
  <w:style w:type="paragraph" w:customStyle="1" w:styleId="54163D0215A040CB9E99EA2C8ED6DCF3">
    <w:name w:val="54163D0215A040CB9E99EA2C8ED6DCF3"/>
    <w:rsid w:val="00260B68"/>
    <w:rPr>
      <w:lang w:val="fr-CA" w:eastAsia="fr-CA"/>
    </w:rPr>
  </w:style>
  <w:style w:type="paragraph" w:customStyle="1" w:styleId="0B90E354AD0D4EF5B8A4DE5614F274E7">
    <w:name w:val="0B90E354AD0D4EF5B8A4DE5614F274E7"/>
    <w:rsid w:val="00260B68"/>
    <w:rPr>
      <w:lang w:val="fr-CA" w:eastAsia="fr-CA"/>
    </w:rPr>
  </w:style>
  <w:style w:type="paragraph" w:customStyle="1" w:styleId="0DED4CAA6AF34B2684F8CEECED8C8279">
    <w:name w:val="0DED4CAA6AF34B2684F8CEECED8C8279"/>
    <w:rsid w:val="00260B68"/>
    <w:rPr>
      <w:lang w:val="fr-CA" w:eastAsia="fr-CA"/>
    </w:rPr>
  </w:style>
  <w:style w:type="paragraph" w:customStyle="1" w:styleId="A68184DD588C404D978CC2949F1F46E3">
    <w:name w:val="A68184DD588C404D978CC2949F1F46E3"/>
    <w:rsid w:val="00260B68"/>
    <w:rPr>
      <w:lang w:val="fr-CA" w:eastAsia="fr-CA"/>
    </w:rPr>
  </w:style>
  <w:style w:type="paragraph" w:customStyle="1" w:styleId="98A5F651720A4044BA9FE71D9CF98128">
    <w:name w:val="98A5F651720A4044BA9FE71D9CF98128"/>
    <w:rsid w:val="00260B68"/>
    <w:rPr>
      <w:lang w:val="fr-CA" w:eastAsia="fr-CA"/>
    </w:rPr>
  </w:style>
  <w:style w:type="paragraph" w:customStyle="1" w:styleId="69D954A1346B437B97B79947C21C6E54">
    <w:name w:val="69D954A1346B437B97B79947C21C6E54"/>
    <w:rsid w:val="00260B68"/>
    <w:rPr>
      <w:lang w:val="fr-CA" w:eastAsia="fr-CA"/>
    </w:rPr>
  </w:style>
  <w:style w:type="paragraph" w:customStyle="1" w:styleId="875E2EE8C04A4F60B273FD193CC217B0">
    <w:name w:val="875E2EE8C04A4F60B273FD193CC217B0"/>
    <w:rsid w:val="00260B68"/>
    <w:rPr>
      <w:lang w:val="fr-CA" w:eastAsia="fr-CA"/>
    </w:rPr>
  </w:style>
  <w:style w:type="paragraph" w:customStyle="1" w:styleId="E51FEE03B3DD48A4B536AFDE039A2D27">
    <w:name w:val="E51FEE03B3DD48A4B536AFDE039A2D27"/>
    <w:rsid w:val="00260B68"/>
    <w:rPr>
      <w:lang w:val="fr-CA" w:eastAsia="fr-CA"/>
    </w:rPr>
  </w:style>
  <w:style w:type="paragraph" w:customStyle="1" w:styleId="122CB3C044DC42E882B758E37A32E6AD">
    <w:name w:val="122CB3C044DC42E882B758E37A32E6AD"/>
    <w:rsid w:val="00260B68"/>
    <w:rPr>
      <w:lang w:val="fr-CA" w:eastAsia="fr-CA"/>
    </w:rPr>
  </w:style>
  <w:style w:type="paragraph" w:customStyle="1" w:styleId="56E6F62D938F48AA9C7AED60B041219A">
    <w:name w:val="56E6F62D938F48AA9C7AED60B041219A"/>
    <w:rsid w:val="00260B68"/>
    <w:rPr>
      <w:lang w:val="fr-CA" w:eastAsia="fr-CA"/>
    </w:rPr>
  </w:style>
  <w:style w:type="paragraph" w:customStyle="1" w:styleId="16EDD7AF71E74B8E8C023F7EF9A951FC">
    <w:name w:val="16EDD7AF71E74B8E8C023F7EF9A951FC"/>
    <w:rsid w:val="00260B68"/>
    <w:rPr>
      <w:lang w:val="fr-CA" w:eastAsia="fr-CA"/>
    </w:rPr>
  </w:style>
  <w:style w:type="paragraph" w:customStyle="1" w:styleId="A20D1CBD73714865B0D9FF28778D5B69">
    <w:name w:val="A20D1CBD73714865B0D9FF28778D5B69"/>
    <w:rsid w:val="00260B68"/>
    <w:rPr>
      <w:lang w:val="fr-CA" w:eastAsia="fr-CA"/>
    </w:rPr>
  </w:style>
  <w:style w:type="paragraph" w:customStyle="1" w:styleId="A6450E7FFD024C59A83543D263106B31">
    <w:name w:val="A6450E7FFD024C59A83543D263106B31"/>
    <w:rsid w:val="00260B68"/>
    <w:rPr>
      <w:lang w:val="fr-CA" w:eastAsia="fr-CA"/>
    </w:rPr>
  </w:style>
  <w:style w:type="paragraph" w:customStyle="1" w:styleId="5A43FB1DE2D345ABAC05DB335544EEFC">
    <w:name w:val="5A43FB1DE2D345ABAC05DB335544EEFC"/>
    <w:rsid w:val="00260B68"/>
    <w:rPr>
      <w:lang w:val="fr-CA" w:eastAsia="fr-CA"/>
    </w:rPr>
  </w:style>
  <w:style w:type="paragraph" w:customStyle="1" w:styleId="15014522FFEA41EAB95907685C4C6FBC">
    <w:name w:val="15014522FFEA41EAB95907685C4C6FBC"/>
    <w:rsid w:val="00260B68"/>
    <w:rPr>
      <w:lang w:val="fr-CA" w:eastAsia="fr-CA"/>
    </w:rPr>
  </w:style>
  <w:style w:type="paragraph" w:customStyle="1" w:styleId="2DDC866EB0A84A33BAE291BF4ABC6915">
    <w:name w:val="2DDC866EB0A84A33BAE291BF4ABC6915"/>
    <w:rsid w:val="00260B68"/>
    <w:rPr>
      <w:lang w:val="fr-CA" w:eastAsia="fr-CA"/>
    </w:rPr>
  </w:style>
  <w:style w:type="paragraph" w:customStyle="1" w:styleId="E6A7188951A94252988476715CA576A4">
    <w:name w:val="E6A7188951A94252988476715CA576A4"/>
    <w:rsid w:val="00260B68"/>
    <w:rPr>
      <w:lang w:val="fr-CA" w:eastAsia="fr-CA"/>
    </w:rPr>
  </w:style>
  <w:style w:type="paragraph" w:customStyle="1" w:styleId="6412F0D8BBE34BB79E050418027B704C">
    <w:name w:val="6412F0D8BBE34BB79E050418027B704C"/>
    <w:rsid w:val="00260B68"/>
    <w:rPr>
      <w:lang w:val="fr-CA" w:eastAsia="fr-CA"/>
    </w:rPr>
  </w:style>
  <w:style w:type="paragraph" w:customStyle="1" w:styleId="997509351B3049BD9A405C4EB4046F2C">
    <w:name w:val="997509351B3049BD9A405C4EB4046F2C"/>
    <w:rsid w:val="00260B68"/>
    <w:rPr>
      <w:lang w:val="fr-CA" w:eastAsia="fr-CA"/>
    </w:rPr>
  </w:style>
  <w:style w:type="paragraph" w:customStyle="1" w:styleId="3780AF45BEB84AF58EBD62D820DBA93D">
    <w:name w:val="3780AF45BEB84AF58EBD62D820DBA93D"/>
    <w:rsid w:val="00260B68"/>
    <w:rPr>
      <w:lang w:val="fr-CA" w:eastAsia="fr-CA"/>
    </w:rPr>
  </w:style>
  <w:style w:type="paragraph" w:customStyle="1" w:styleId="7CC4A52DB215478DB2D7D09B02A40D65">
    <w:name w:val="7CC4A52DB215478DB2D7D09B02A40D65"/>
    <w:rsid w:val="00260B68"/>
    <w:rPr>
      <w:lang w:val="fr-CA" w:eastAsia="fr-CA"/>
    </w:rPr>
  </w:style>
  <w:style w:type="paragraph" w:customStyle="1" w:styleId="0EE97D059AB74CCE88984A861EAD2425">
    <w:name w:val="0EE97D059AB74CCE88984A861EAD2425"/>
    <w:rsid w:val="00260B68"/>
    <w:rPr>
      <w:lang w:val="fr-CA" w:eastAsia="fr-CA"/>
    </w:rPr>
  </w:style>
  <w:style w:type="paragraph" w:customStyle="1" w:styleId="26E9A2D4DCD74349A9CEDF49D12F360F">
    <w:name w:val="26E9A2D4DCD74349A9CEDF49D12F360F"/>
    <w:rsid w:val="00260B68"/>
    <w:rPr>
      <w:lang w:val="fr-CA" w:eastAsia="fr-CA"/>
    </w:rPr>
  </w:style>
  <w:style w:type="paragraph" w:customStyle="1" w:styleId="B2CDC29B66424AB58199544CE7EB3781">
    <w:name w:val="B2CDC29B66424AB58199544CE7EB3781"/>
    <w:rsid w:val="00260B68"/>
    <w:rPr>
      <w:lang w:val="fr-CA" w:eastAsia="fr-CA"/>
    </w:rPr>
  </w:style>
  <w:style w:type="paragraph" w:customStyle="1" w:styleId="36AAB91E50534F22B48CD4E074F2EC5D">
    <w:name w:val="36AAB91E50534F22B48CD4E074F2EC5D"/>
    <w:rsid w:val="00260B68"/>
    <w:rPr>
      <w:lang w:val="fr-CA" w:eastAsia="fr-CA"/>
    </w:rPr>
  </w:style>
  <w:style w:type="paragraph" w:customStyle="1" w:styleId="A0CB8BA56FA2469D992B6809E30B6091">
    <w:name w:val="A0CB8BA56FA2469D992B6809E30B6091"/>
    <w:rsid w:val="00260B68"/>
    <w:rPr>
      <w:lang w:val="fr-CA" w:eastAsia="fr-CA"/>
    </w:rPr>
  </w:style>
  <w:style w:type="paragraph" w:customStyle="1" w:styleId="738924FAFC164C5BAA851366FF070B04">
    <w:name w:val="738924FAFC164C5BAA851366FF070B04"/>
    <w:rsid w:val="00260B68"/>
    <w:rPr>
      <w:lang w:val="fr-CA" w:eastAsia="fr-CA"/>
    </w:rPr>
  </w:style>
  <w:style w:type="paragraph" w:customStyle="1" w:styleId="64ED2C16382B41E5AEDEF175A25AD0E6">
    <w:name w:val="64ED2C16382B41E5AEDEF175A25AD0E6"/>
    <w:rsid w:val="00260B68"/>
    <w:rPr>
      <w:lang w:val="fr-CA" w:eastAsia="fr-CA"/>
    </w:rPr>
  </w:style>
  <w:style w:type="paragraph" w:customStyle="1" w:styleId="28D4686F41E3413A8C856DD3E528EB5F">
    <w:name w:val="28D4686F41E3413A8C856DD3E528EB5F"/>
    <w:rsid w:val="00260B68"/>
    <w:rPr>
      <w:lang w:val="fr-CA" w:eastAsia="fr-CA"/>
    </w:rPr>
  </w:style>
  <w:style w:type="paragraph" w:customStyle="1" w:styleId="484A9D188F744EACA4A191C2AEB9D2D1">
    <w:name w:val="484A9D188F744EACA4A191C2AEB9D2D1"/>
    <w:rsid w:val="00260B68"/>
    <w:rPr>
      <w:lang w:val="fr-CA" w:eastAsia="fr-CA"/>
    </w:rPr>
  </w:style>
  <w:style w:type="paragraph" w:customStyle="1" w:styleId="BCE8AE5A79B34C3AA752D70FD7EB7CE2">
    <w:name w:val="BCE8AE5A79B34C3AA752D70FD7EB7CE2"/>
    <w:rsid w:val="00260B68"/>
    <w:rPr>
      <w:lang w:val="fr-CA" w:eastAsia="fr-CA"/>
    </w:rPr>
  </w:style>
  <w:style w:type="paragraph" w:customStyle="1" w:styleId="91820CDF879E4FBDB317053EA00755EA">
    <w:name w:val="91820CDF879E4FBDB317053EA00755EA"/>
    <w:rsid w:val="00260B68"/>
    <w:rPr>
      <w:lang w:val="fr-CA" w:eastAsia="fr-CA"/>
    </w:rPr>
  </w:style>
  <w:style w:type="paragraph" w:customStyle="1" w:styleId="9437088A6214465991FAF0CCF5BB1509">
    <w:name w:val="9437088A6214465991FAF0CCF5BB1509"/>
    <w:rsid w:val="00260B68"/>
    <w:rPr>
      <w:lang w:val="fr-CA" w:eastAsia="fr-CA"/>
    </w:rPr>
  </w:style>
  <w:style w:type="paragraph" w:customStyle="1" w:styleId="BDFAAC2632E84475A6016F2D7E7168B5">
    <w:name w:val="BDFAAC2632E84475A6016F2D7E7168B5"/>
    <w:rsid w:val="00260B68"/>
    <w:rPr>
      <w:lang w:val="fr-CA" w:eastAsia="fr-CA"/>
    </w:rPr>
  </w:style>
  <w:style w:type="paragraph" w:customStyle="1" w:styleId="999F4D123C964D34A9FADE6C5E3A919B">
    <w:name w:val="999F4D123C964D34A9FADE6C5E3A919B"/>
    <w:rsid w:val="00260B68"/>
    <w:rPr>
      <w:lang w:val="fr-CA" w:eastAsia="fr-CA"/>
    </w:rPr>
  </w:style>
  <w:style w:type="paragraph" w:customStyle="1" w:styleId="58349DEDF93E4BBE814B69F65934355A">
    <w:name w:val="58349DEDF93E4BBE814B69F65934355A"/>
    <w:rsid w:val="00260B68"/>
    <w:rPr>
      <w:lang w:val="fr-CA" w:eastAsia="fr-CA"/>
    </w:rPr>
  </w:style>
  <w:style w:type="paragraph" w:customStyle="1" w:styleId="71212EBB265349DC9C05F596DB991DF6">
    <w:name w:val="71212EBB265349DC9C05F596DB991DF6"/>
    <w:rsid w:val="00C01572"/>
    <w:rPr>
      <w:lang w:val="en-US" w:eastAsia="en-US"/>
    </w:rPr>
  </w:style>
  <w:style w:type="paragraph" w:customStyle="1" w:styleId="7CE059855AE244AF9F42577974F86035">
    <w:name w:val="7CE059855AE244AF9F42577974F86035"/>
    <w:rsid w:val="00C01572"/>
    <w:rPr>
      <w:lang w:val="en-US" w:eastAsia="en-US"/>
    </w:rPr>
  </w:style>
  <w:style w:type="paragraph" w:customStyle="1" w:styleId="09A9A0BD07074AC3B27CC3B1EB52E29E">
    <w:name w:val="09A9A0BD07074AC3B27CC3B1EB52E29E"/>
    <w:rsid w:val="00C01572"/>
    <w:rPr>
      <w:lang w:val="en-US" w:eastAsia="en-US"/>
    </w:rPr>
  </w:style>
  <w:style w:type="paragraph" w:customStyle="1" w:styleId="67D9FF71BA744B21B3E8C0CFF4D88717">
    <w:name w:val="67D9FF71BA744B21B3E8C0CFF4D88717"/>
    <w:rsid w:val="00C01572"/>
    <w:rPr>
      <w:lang w:val="en-US" w:eastAsia="en-US"/>
    </w:rPr>
  </w:style>
  <w:style w:type="paragraph" w:customStyle="1" w:styleId="C0C7F055FEC942A8B8FD2BEE2ECD0AD9">
    <w:name w:val="C0C7F055FEC942A8B8FD2BEE2ECD0AD9"/>
    <w:rsid w:val="00C01572"/>
    <w:rPr>
      <w:lang w:val="en-US" w:eastAsia="en-US"/>
    </w:rPr>
  </w:style>
  <w:style w:type="paragraph" w:customStyle="1" w:styleId="1EEC16857C0B4DBBAB78CFC59B05D983">
    <w:name w:val="1EEC16857C0B4DBBAB78CFC59B05D983"/>
    <w:rsid w:val="00C01572"/>
    <w:rPr>
      <w:lang w:val="en-US" w:eastAsia="en-US"/>
    </w:rPr>
  </w:style>
  <w:style w:type="paragraph" w:customStyle="1" w:styleId="A71009F6C0A245488F476F0A79F80674">
    <w:name w:val="A71009F6C0A245488F476F0A79F80674"/>
    <w:rsid w:val="00C01572"/>
    <w:rPr>
      <w:lang w:val="en-US" w:eastAsia="en-US"/>
    </w:rPr>
  </w:style>
  <w:style w:type="paragraph" w:customStyle="1" w:styleId="73213E94BAF848E6A6542A9323E51627">
    <w:name w:val="73213E94BAF848E6A6542A9323E51627"/>
    <w:rsid w:val="00C01572"/>
    <w:rPr>
      <w:lang w:val="en-US" w:eastAsia="en-US"/>
    </w:rPr>
  </w:style>
  <w:style w:type="paragraph" w:customStyle="1" w:styleId="35814598B9194576A5DA12674D63BD8E">
    <w:name w:val="35814598B9194576A5DA12674D63BD8E"/>
    <w:rsid w:val="00C01572"/>
    <w:rPr>
      <w:lang w:val="en-US" w:eastAsia="en-US"/>
    </w:rPr>
  </w:style>
  <w:style w:type="paragraph" w:customStyle="1" w:styleId="C4C42B84F81442E69DE1EA04AE4B6613">
    <w:name w:val="C4C42B84F81442E69DE1EA04AE4B6613"/>
    <w:rsid w:val="00C01572"/>
    <w:rPr>
      <w:lang w:val="en-US" w:eastAsia="en-US"/>
    </w:rPr>
  </w:style>
  <w:style w:type="paragraph" w:customStyle="1" w:styleId="F4EC989B49154454B16ECFF7E46DAD59">
    <w:name w:val="F4EC989B49154454B16ECFF7E46DAD59"/>
    <w:rsid w:val="00C01572"/>
    <w:rPr>
      <w:lang w:val="en-US" w:eastAsia="en-US"/>
    </w:rPr>
  </w:style>
  <w:style w:type="paragraph" w:customStyle="1" w:styleId="A6E8A7DC57514FB990F9D69A3FD9C66C">
    <w:name w:val="A6E8A7DC57514FB990F9D69A3FD9C66C"/>
    <w:rsid w:val="008A5484"/>
    <w:rPr>
      <w:lang w:val="fr-CA" w:eastAsia="fr-CA"/>
    </w:rPr>
  </w:style>
  <w:style w:type="paragraph" w:customStyle="1" w:styleId="EC17C8B115BC46159B4084531439378D">
    <w:name w:val="EC17C8B115BC46159B4084531439378D"/>
    <w:rsid w:val="008A5484"/>
    <w:rPr>
      <w:lang w:val="fr-CA" w:eastAsia="fr-CA"/>
    </w:rPr>
  </w:style>
  <w:style w:type="paragraph" w:customStyle="1" w:styleId="082D92D0CD90480F8768118CDF582CD4">
    <w:name w:val="082D92D0CD90480F8768118CDF582CD4"/>
    <w:rsid w:val="008A5484"/>
    <w:rPr>
      <w:lang w:val="fr-CA" w:eastAsia="fr-CA"/>
    </w:rPr>
  </w:style>
  <w:style w:type="paragraph" w:customStyle="1" w:styleId="F88ED0DB6423460F84F0811A0A409B91">
    <w:name w:val="F88ED0DB6423460F84F0811A0A409B91"/>
    <w:rsid w:val="008A5484"/>
    <w:rPr>
      <w:lang w:val="fr-CA" w:eastAsia="fr-CA"/>
    </w:rPr>
  </w:style>
  <w:style w:type="paragraph" w:customStyle="1" w:styleId="A54926FE5291401BAC5646592CAFB393">
    <w:name w:val="A54926FE5291401BAC5646592CAFB393"/>
    <w:rsid w:val="008A5484"/>
    <w:rPr>
      <w:lang w:val="fr-CA" w:eastAsia="fr-CA"/>
    </w:rPr>
  </w:style>
  <w:style w:type="paragraph" w:customStyle="1" w:styleId="88ECF6B10F4A4085AFABD15F371AD7A4">
    <w:name w:val="88ECF6B10F4A4085AFABD15F371AD7A4"/>
    <w:rsid w:val="008A5484"/>
    <w:rPr>
      <w:lang w:val="fr-CA" w:eastAsia="fr-CA"/>
    </w:rPr>
  </w:style>
  <w:style w:type="paragraph" w:customStyle="1" w:styleId="3945EC5670B84A56961B79E873DA84AE">
    <w:name w:val="3945EC5670B84A56961B79E873DA84AE"/>
    <w:rsid w:val="008A5484"/>
    <w:rPr>
      <w:lang w:val="fr-CA" w:eastAsia="fr-CA"/>
    </w:rPr>
  </w:style>
  <w:style w:type="paragraph" w:customStyle="1" w:styleId="A705731FA6274050958F57381F1ECB8A">
    <w:name w:val="A705731FA6274050958F57381F1ECB8A"/>
    <w:rsid w:val="008A5484"/>
    <w:rPr>
      <w:lang w:val="fr-CA" w:eastAsia="fr-CA"/>
    </w:rPr>
  </w:style>
  <w:style w:type="paragraph" w:customStyle="1" w:styleId="46EDA616ABD4465F8D4394DA7375B977">
    <w:name w:val="46EDA616ABD4465F8D4394DA7375B977"/>
    <w:rsid w:val="008A5484"/>
    <w:rPr>
      <w:lang w:val="fr-CA" w:eastAsia="fr-CA"/>
    </w:rPr>
  </w:style>
  <w:style w:type="paragraph" w:customStyle="1" w:styleId="168726767B374691ACAF971C3014F76D">
    <w:name w:val="168726767B374691ACAF971C3014F76D"/>
    <w:rsid w:val="008A5484"/>
    <w:rPr>
      <w:lang w:val="fr-CA" w:eastAsia="fr-CA"/>
    </w:rPr>
  </w:style>
  <w:style w:type="paragraph" w:customStyle="1" w:styleId="E802183116A24998AD2431DD0FE8DEE1">
    <w:name w:val="E802183116A24998AD2431DD0FE8DEE1"/>
    <w:rsid w:val="008A5484"/>
    <w:rPr>
      <w:lang w:val="fr-CA" w:eastAsia="fr-CA"/>
    </w:rPr>
  </w:style>
  <w:style w:type="paragraph" w:customStyle="1" w:styleId="03283843E3FA47F9A633ECB8E661780E">
    <w:name w:val="03283843E3FA47F9A633ECB8E661780E"/>
    <w:rsid w:val="008A5484"/>
    <w:rPr>
      <w:lang w:val="fr-CA" w:eastAsia="fr-CA"/>
    </w:rPr>
  </w:style>
  <w:style w:type="paragraph" w:customStyle="1" w:styleId="846510A41E0640F6A9F5A7F587904D66">
    <w:name w:val="846510A41E0640F6A9F5A7F587904D66"/>
    <w:rsid w:val="008A5484"/>
    <w:rPr>
      <w:lang w:val="fr-CA" w:eastAsia="fr-CA"/>
    </w:rPr>
  </w:style>
  <w:style w:type="paragraph" w:customStyle="1" w:styleId="9C4550EA5D9647F49F8BD836EA0879DE">
    <w:name w:val="9C4550EA5D9647F49F8BD836EA0879DE"/>
    <w:rsid w:val="008A5484"/>
    <w:rPr>
      <w:lang w:val="fr-CA" w:eastAsia="fr-CA"/>
    </w:rPr>
  </w:style>
  <w:style w:type="paragraph" w:customStyle="1" w:styleId="645ACEA2917F4180AD99D625EA6FDE87">
    <w:name w:val="645ACEA2917F4180AD99D625EA6FDE87"/>
    <w:rsid w:val="008A5484"/>
    <w:rPr>
      <w:lang w:val="fr-CA" w:eastAsia="fr-CA"/>
    </w:rPr>
  </w:style>
  <w:style w:type="paragraph" w:customStyle="1" w:styleId="CC310808495A44839275DDD2C2DAF6D7">
    <w:name w:val="CC310808495A44839275DDD2C2DAF6D7"/>
    <w:rsid w:val="008A5484"/>
    <w:rPr>
      <w:lang w:val="fr-CA" w:eastAsia="fr-CA"/>
    </w:rPr>
  </w:style>
  <w:style w:type="paragraph" w:customStyle="1" w:styleId="1E57D3D8D3F549C7AF95ED1C13C520C0">
    <w:name w:val="1E57D3D8D3F549C7AF95ED1C13C520C0"/>
    <w:rsid w:val="008A5484"/>
    <w:rPr>
      <w:lang w:val="fr-CA" w:eastAsia="fr-CA"/>
    </w:rPr>
  </w:style>
  <w:style w:type="paragraph" w:customStyle="1" w:styleId="A0824BBE321A47429DF6B901C7F0B12E">
    <w:name w:val="A0824BBE321A47429DF6B901C7F0B12E"/>
    <w:rsid w:val="008A5484"/>
    <w:rPr>
      <w:lang w:val="fr-CA" w:eastAsia="fr-CA"/>
    </w:rPr>
  </w:style>
  <w:style w:type="paragraph" w:customStyle="1" w:styleId="CAE1672D46CF4C4DB2AACEF8EA30160A">
    <w:name w:val="CAE1672D46CF4C4DB2AACEF8EA30160A"/>
    <w:rsid w:val="008A5484"/>
    <w:rPr>
      <w:lang w:val="fr-CA" w:eastAsia="fr-CA"/>
    </w:rPr>
  </w:style>
  <w:style w:type="paragraph" w:customStyle="1" w:styleId="662E4530D1374764829E58A507F794F8">
    <w:name w:val="662E4530D1374764829E58A507F794F8"/>
    <w:rsid w:val="008A5484"/>
    <w:rPr>
      <w:lang w:val="fr-CA" w:eastAsia="fr-CA"/>
    </w:rPr>
  </w:style>
  <w:style w:type="paragraph" w:customStyle="1" w:styleId="8456797D1CCD47AAA192E83B3CB32CAA">
    <w:name w:val="8456797D1CCD47AAA192E83B3CB32CAA"/>
    <w:rsid w:val="008A5484"/>
    <w:rPr>
      <w:lang w:val="fr-CA" w:eastAsia="fr-CA"/>
    </w:rPr>
  </w:style>
  <w:style w:type="paragraph" w:customStyle="1" w:styleId="304D969326DA467BBFFF493A1D21C634">
    <w:name w:val="304D969326DA467BBFFF493A1D21C634"/>
    <w:rsid w:val="008A5484"/>
    <w:rPr>
      <w:lang w:val="fr-CA" w:eastAsia="fr-CA"/>
    </w:rPr>
  </w:style>
  <w:style w:type="paragraph" w:customStyle="1" w:styleId="E9FFDAF1799C4076B359D8CC641F2FC9">
    <w:name w:val="E9FFDAF1799C4076B359D8CC641F2FC9"/>
    <w:rsid w:val="008A5484"/>
    <w:rPr>
      <w:lang w:val="fr-CA" w:eastAsia="fr-CA"/>
    </w:rPr>
  </w:style>
  <w:style w:type="paragraph" w:customStyle="1" w:styleId="C2F8A20441864F2295F5ACAD08388971">
    <w:name w:val="C2F8A20441864F2295F5ACAD08388971"/>
    <w:rsid w:val="008A5484"/>
    <w:rPr>
      <w:lang w:val="fr-CA" w:eastAsia="fr-CA"/>
    </w:rPr>
  </w:style>
  <w:style w:type="paragraph" w:customStyle="1" w:styleId="8675D04C16F7487F95C1031D227C5B6E">
    <w:name w:val="8675D04C16F7487F95C1031D227C5B6E"/>
    <w:rsid w:val="008A5484"/>
    <w:rPr>
      <w:lang w:val="fr-CA" w:eastAsia="fr-CA"/>
    </w:rPr>
  </w:style>
  <w:style w:type="paragraph" w:customStyle="1" w:styleId="EDCFF107E0964C8CAB852B6557648250">
    <w:name w:val="EDCFF107E0964C8CAB852B6557648250"/>
    <w:rsid w:val="008A5484"/>
    <w:rPr>
      <w:lang w:val="fr-CA" w:eastAsia="fr-CA"/>
    </w:rPr>
  </w:style>
  <w:style w:type="paragraph" w:customStyle="1" w:styleId="D9CC041871BF4238826CC12A1841855E">
    <w:name w:val="D9CC041871BF4238826CC12A1841855E"/>
    <w:rsid w:val="008A5484"/>
    <w:rPr>
      <w:lang w:val="fr-CA" w:eastAsia="fr-CA"/>
    </w:rPr>
  </w:style>
  <w:style w:type="paragraph" w:customStyle="1" w:styleId="7CD6D00F3E7446C8BEC2B7FDCEB1F960">
    <w:name w:val="7CD6D00F3E7446C8BEC2B7FDCEB1F960"/>
    <w:rsid w:val="008A5484"/>
    <w:rPr>
      <w:lang w:val="fr-CA" w:eastAsia="fr-CA"/>
    </w:rPr>
  </w:style>
  <w:style w:type="paragraph" w:customStyle="1" w:styleId="CC858D9CE51245479F057EFE228FCA35">
    <w:name w:val="CC858D9CE51245479F057EFE228FCA35"/>
    <w:rsid w:val="008A5484"/>
    <w:rPr>
      <w:lang w:val="fr-CA" w:eastAsia="fr-CA"/>
    </w:rPr>
  </w:style>
  <w:style w:type="paragraph" w:customStyle="1" w:styleId="6DDEC23225CC45EAA3F738C900F185F2">
    <w:name w:val="6DDEC23225CC45EAA3F738C900F185F2"/>
    <w:rsid w:val="008A5484"/>
    <w:rPr>
      <w:lang w:val="fr-CA" w:eastAsia="fr-CA"/>
    </w:rPr>
  </w:style>
  <w:style w:type="paragraph" w:customStyle="1" w:styleId="6D67EC01A3584C6F950C449A559B795D">
    <w:name w:val="6D67EC01A3584C6F950C449A559B795D"/>
    <w:rsid w:val="008A5484"/>
    <w:rPr>
      <w:lang w:val="fr-CA" w:eastAsia="fr-CA"/>
    </w:rPr>
  </w:style>
  <w:style w:type="paragraph" w:customStyle="1" w:styleId="DB1AF8098D6E4A899E334433C45AAD10">
    <w:name w:val="DB1AF8098D6E4A899E334433C45AAD10"/>
    <w:rsid w:val="008A5484"/>
    <w:rPr>
      <w:lang w:val="fr-CA" w:eastAsia="fr-CA"/>
    </w:rPr>
  </w:style>
  <w:style w:type="paragraph" w:customStyle="1" w:styleId="791497F207484E068881C11AFE918411">
    <w:name w:val="791497F207484E068881C11AFE918411"/>
    <w:rsid w:val="008A5484"/>
    <w:rPr>
      <w:lang w:val="fr-CA" w:eastAsia="fr-CA"/>
    </w:rPr>
  </w:style>
  <w:style w:type="paragraph" w:customStyle="1" w:styleId="2B41FE7FFB1F4E06A8A1AD3D2BEA947D">
    <w:name w:val="2B41FE7FFB1F4E06A8A1AD3D2BEA947D"/>
    <w:rsid w:val="008A5484"/>
    <w:rPr>
      <w:lang w:val="fr-CA" w:eastAsia="fr-CA"/>
    </w:rPr>
  </w:style>
  <w:style w:type="paragraph" w:customStyle="1" w:styleId="76F3FECD5771412991AC410CD4941003">
    <w:name w:val="76F3FECD5771412991AC410CD4941003"/>
    <w:rsid w:val="008A5484"/>
    <w:rPr>
      <w:lang w:val="fr-CA" w:eastAsia="fr-CA"/>
    </w:rPr>
  </w:style>
  <w:style w:type="paragraph" w:customStyle="1" w:styleId="15A5D818CAEC4C1CA167053CCC7F1C94">
    <w:name w:val="15A5D818CAEC4C1CA167053CCC7F1C94"/>
    <w:rsid w:val="008A5484"/>
    <w:rPr>
      <w:lang w:val="fr-CA" w:eastAsia="fr-CA"/>
    </w:rPr>
  </w:style>
  <w:style w:type="paragraph" w:customStyle="1" w:styleId="892339D15A754A5BA8B95F39C288B167">
    <w:name w:val="892339D15A754A5BA8B95F39C288B167"/>
    <w:rsid w:val="008A5484"/>
    <w:rPr>
      <w:lang w:val="fr-CA" w:eastAsia="fr-CA"/>
    </w:rPr>
  </w:style>
  <w:style w:type="paragraph" w:customStyle="1" w:styleId="EA79A3D7E08A447BAE1A937267B3F7A8">
    <w:name w:val="EA79A3D7E08A447BAE1A937267B3F7A8"/>
    <w:rsid w:val="008A5484"/>
    <w:rPr>
      <w:lang w:val="fr-CA" w:eastAsia="fr-CA"/>
    </w:rPr>
  </w:style>
  <w:style w:type="paragraph" w:customStyle="1" w:styleId="240034F012D245B4B9DB9124F249E1EA">
    <w:name w:val="240034F012D245B4B9DB9124F249E1EA"/>
    <w:rsid w:val="001B20B4"/>
    <w:rPr>
      <w:lang w:val="fr-CA" w:eastAsia="fr-CA"/>
    </w:rPr>
  </w:style>
  <w:style w:type="paragraph" w:customStyle="1" w:styleId="11D40836F1F540699D92085FEF8E05ED">
    <w:name w:val="11D40836F1F540699D92085FEF8E05ED"/>
    <w:rsid w:val="001B20B4"/>
    <w:rPr>
      <w:lang w:val="fr-CA" w:eastAsia="fr-CA"/>
    </w:rPr>
  </w:style>
  <w:style w:type="paragraph" w:customStyle="1" w:styleId="8EBF5BEF9D0C47C88C7C4DF0E041593F">
    <w:name w:val="8EBF5BEF9D0C47C88C7C4DF0E041593F"/>
    <w:rsid w:val="00C645E3"/>
    <w:rPr>
      <w:lang w:val="fr-CA" w:eastAsia="fr-CA"/>
    </w:rPr>
  </w:style>
  <w:style w:type="paragraph" w:customStyle="1" w:styleId="9E449F62DD354473805AB8C0A5C0402B">
    <w:name w:val="9E449F62DD354473805AB8C0A5C0402B"/>
    <w:rsid w:val="00C645E3"/>
    <w:rPr>
      <w:lang w:val="fr-CA" w:eastAsia="fr-CA"/>
    </w:rPr>
  </w:style>
  <w:style w:type="paragraph" w:customStyle="1" w:styleId="5B29F8A7275E41B5AEBC33A3E3E3F94F">
    <w:name w:val="5B29F8A7275E41B5AEBC33A3E3E3F94F"/>
    <w:rsid w:val="00C645E3"/>
    <w:rPr>
      <w:lang w:val="fr-CA" w:eastAsia="fr-CA"/>
    </w:rPr>
  </w:style>
  <w:style w:type="paragraph" w:customStyle="1" w:styleId="348659FDD7884D94A5CEBE6803965094">
    <w:name w:val="348659FDD7884D94A5CEBE6803965094"/>
    <w:rsid w:val="00C645E3"/>
    <w:rPr>
      <w:lang w:val="fr-CA" w:eastAsia="fr-CA"/>
    </w:rPr>
  </w:style>
  <w:style w:type="paragraph" w:customStyle="1" w:styleId="C5A71B66CB0A476194EB99595FAD4998">
    <w:name w:val="C5A71B66CB0A476194EB99595FAD4998"/>
    <w:rsid w:val="00C645E3"/>
    <w:rPr>
      <w:lang w:val="fr-CA" w:eastAsia="fr-CA"/>
    </w:rPr>
  </w:style>
  <w:style w:type="paragraph" w:customStyle="1" w:styleId="594A990244D147DBAF19F5A862C4A21D">
    <w:name w:val="594A990244D147DBAF19F5A862C4A21D"/>
    <w:rsid w:val="00C645E3"/>
    <w:rPr>
      <w:lang w:val="fr-CA" w:eastAsia="fr-CA"/>
    </w:rPr>
  </w:style>
  <w:style w:type="paragraph" w:customStyle="1" w:styleId="D35FC9CE96E74246ACDCD4F380328F55">
    <w:name w:val="D35FC9CE96E74246ACDCD4F380328F55"/>
    <w:rsid w:val="00C645E3"/>
    <w:rPr>
      <w:lang w:val="fr-CA" w:eastAsia="fr-CA"/>
    </w:rPr>
  </w:style>
  <w:style w:type="paragraph" w:customStyle="1" w:styleId="CA422B3628084CB8B50B0EE01A92DE40">
    <w:name w:val="CA422B3628084CB8B50B0EE01A92DE40"/>
    <w:rsid w:val="00C645E3"/>
    <w:rPr>
      <w:lang w:val="fr-CA" w:eastAsia="fr-CA"/>
    </w:rPr>
  </w:style>
  <w:style w:type="paragraph" w:customStyle="1" w:styleId="F4CEC0C3A39E4471970A2DC7EBA8E48B">
    <w:name w:val="F4CEC0C3A39E4471970A2DC7EBA8E48B"/>
    <w:rsid w:val="00C645E3"/>
    <w:rPr>
      <w:lang w:val="fr-CA" w:eastAsia="fr-CA"/>
    </w:rPr>
  </w:style>
  <w:style w:type="paragraph" w:customStyle="1" w:styleId="33B0140888974B9CBC33C7F430286488">
    <w:name w:val="33B0140888974B9CBC33C7F430286488"/>
    <w:rsid w:val="00C645E3"/>
    <w:rPr>
      <w:lang w:val="fr-CA" w:eastAsia="fr-CA"/>
    </w:rPr>
  </w:style>
  <w:style w:type="paragraph" w:customStyle="1" w:styleId="483ECAD2B6D9406DA1ED3E9974A61415">
    <w:name w:val="483ECAD2B6D9406DA1ED3E9974A61415"/>
    <w:rsid w:val="00C645E3"/>
    <w:rPr>
      <w:lang w:val="fr-CA" w:eastAsia="fr-CA"/>
    </w:rPr>
  </w:style>
  <w:style w:type="paragraph" w:customStyle="1" w:styleId="08D295316AE04E17ACABFE0F25655BD0">
    <w:name w:val="08D295316AE04E17ACABFE0F25655BD0"/>
    <w:rsid w:val="00C645E3"/>
    <w:rPr>
      <w:lang w:val="fr-CA" w:eastAsia="fr-CA"/>
    </w:rPr>
  </w:style>
  <w:style w:type="paragraph" w:customStyle="1" w:styleId="03F49662C7974B34AB7F41EC828055F7">
    <w:name w:val="03F49662C7974B34AB7F41EC828055F7"/>
    <w:rsid w:val="00C645E3"/>
    <w:rPr>
      <w:lang w:val="fr-CA" w:eastAsia="fr-CA"/>
    </w:rPr>
  </w:style>
  <w:style w:type="paragraph" w:customStyle="1" w:styleId="26695EC3E26C4610A949A857B1FC06C7">
    <w:name w:val="26695EC3E26C4610A949A857B1FC06C7"/>
    <w:rsid w:val="00C645E3"/>
    <w:rPr>
      <w:lang w:val="fr-CA" w:eastAsia="fr-CA"/>
    </w:rPr>
  </w:style>
  <w:style w:type="paragraph" w:customStyle="1" w:styleId="56F67060E840439093AAA66715C46889">
    <w:name w:val="56F67060E840439093AAA66715C46889"/>
    <w:rsid w:val="00C645E3"/>
    <w:rPr>
      <w:lang w:val="fr-CA" w:eastAsia="fr-CA"/>
    </w:rPr>
  </w:style>
  <w:style w:type="paragraph" w:customStyle="1" w:styleId="E6A3732AADD443888C0D106B000F18D3">
    <w:name w:val="E6A3732AADD443888C0D106B000F18D3"/>
    <w:rsid w:val="00C645E3"/>
    <w:rPr>
      <w:lang w:val="fr-CA" w:eastAsia="fr-CA"/>
    </w:rPr>
  </w:style>
  <w:style w:type="paragraph" w:customStyle="1" w:styleId="D13BAA353D9C4C27903E7871B9D30649">
    <w:name w:val="D13BAA353D9C4C27903E7871B9D30649"/>
    <w:rsid w:val="00C645E3"/>
    <w:rPr>
      <w:lang w:val="fr-CA" w:eastAsia="fr-CA"/>
    </w:rPr>
  </w:style>
  <w:style w:type="paragraph" w:customStyle="1" w:styleId="83E736AF5A2B491C9CE59DC9E34D398E">
    <w:name w:val="83E736AF5A2B491C9CE59DC9E34D398E"/>
    <w:rsid w:val="00C645E3"/>
    <w:rPr>
      <w:lang w:val="fr-CA" w:eastAsia="fr-CA"/>
    </w:rPr>
  </w:style>
  <w:style w:type="paragraph" w:customStyle="1" w:styleId="BD1D4075205B47CAB2AE06D17D141406">
    <w:name w:val="BD1D4075205B47CAB2AE06D17D141406"/>
    <w:rsid w:val="00C645E3"/>
    <w:rPr>
      <w:lang w:val="fr-CA" w:eastAsia="fr-CA"/>
    </w:rPr>
  </w:style>
  <w:style w:type="paragraph" w:customStyle="1" w:styleId="45D03FDB51184883BDD167A166831D42">
    <w:name w:val="45D03FDB51184883BDD167A166831D42"/>
    <w:rsid w:val="005A18A8"/>
    <w:rPr>
      <w:lang w:val="fr-CA" w:eastAsia="fr-CA"/>
    </w:rPr>
  </w:style>
  <w:style w:type="paragraph" w:customStyle="1" w:styleId="F4D8ED9E67FC4F92B33DDF833DEC27D5">
    <w:name w:val="F4D8ED9E67FC4F92B33DDF833DEC27D5"/>
    <w:rsid w:val="00DA5973"/>
    <w:rPr>
      <w:lang w:val="en-US" w:eastAsia="en-US"/>
    </w:rPr>
  </w:style>
  <w:style w:type="paragraph" w:customStyle="1" w:styleId="F0FE38B4FF63444FAA3BBE1D862CB51A">
    <w:name w:val="F0FE38B4FF63444FAA3BBE1D862CB51A"/>
    <w:rsid w:val="00DA5973"/>
    <w:rPr>
      <w:lang w:val="en-US" w:eastAsia="en-US"/>
    </w:rPr>
  </w:style>
  <w:style w:type="paragraph" w:customStyle="1" w:styleId="BE929ACF92A14F65A6E49A324BB315BB">
    <w:name w:val="BE929ACF92A14F65A6E49A324BB315BB"/>
    <w:rsid w:val="00DA5973"/>
    <w:rPr>
      <w:lang w:val="en-US" w:eastAsia="en-US"/>
    </w:rPr>
  </w:style>
  <w:style w:type="paragraph" w:customStyle="1" w:styleId="07DAAF2068114EFBBCE04BCD81C3388B">
    <w:name w:val="07DAAF2068114EFBBCE04BCD81C3388B"/>
    <w:rsid w:val="00DA5973"/>
    <w:rPr>
      <w:lang w:val="en-US" w:eastAsia="en-US"/>
    </w:rPr>
  </w:style>
  <w:style w:type="paragraph" w:customStyle="1" w:styleId="894B581268934D24B0E8D48B095E349F">
    <w:name w:val="894B581268934D24B0E8D48B095E349F"/>
    <w:rsid w:val="00DA5973"/>
    <w:rPr>
      <w:lang w:val="en-US" w:eastAsia="en-US"/>
    </w:rPr>
  </w:style>
  <w:style w:type="paragraph" w:customStyle="1" w:styleId="18C156A83A9F48C2B4589C72D9B69D65">
    <w:name w:val="18C156A83A9F48C2B4589C72D9B69D65"/>
    <w:rsid w:val="00DA5973"/>
    <w:rPr>
      <w:lang w:val="en-US" w:eastAsia="en-US"/>
    </w:rPr>
  </w:style>
  <w:style w:type="paragraph" w:customStyle="1" w:styleId="44EFF4B5FAA9456FB067F85D15187513">
    <w:name w:val="44EFF4B5FAA9456FB067F85D15187513"/>
    <w:rsid w:val="00DA5973"/>
    <w:rPr>
      <w:lang w:val="en-US" w:eastAsia="en-US"/>
    </w:rPr>
  </w:style>
  <w:style w:type="paragraph" w:customStyle="1" w:styleId="38CBD1841F824C999FADF8A87C6EB9C1">
    <w:name w:val="38CBD1841F824C999FADF8A87C6EB9C1"/>
    <w:rsid w:val="00DA5973"/>
    <w:rPr>
      <w:lang w:val="en-US" w:eastAsia="en-US"/>
    </w:rPr>
  </w:style>
  <w:style w:type="paragraph" w:customStyle="1" w:styleId="FF55E43EE02444E1B595285C9094E260">
    <w:name w:val="FF55E43EE02444E1B595285C9094E260"/>
    <w:rsid w:val="00DA5973"/>
    <w:rPr>
      <w:lang w:val="en-US" w:eastAsia="en-US"/>
    </w:rPr>
  </w:style>
  <w:style w:type="paragraph" w:customStyle="1" w:styleId="33FA8343B20A4564BCD71F2A4B9B03E3">
    <w:name w:val="33FA8343B20A4564BCD71F2A4B9B03E3"/>
    <w:rsid w:val="00DA5973"/>
    <w:rPr>
      <w:lang w:val="en-US" w:eastAsia="en-US"/>
    </w:rPr>
  </w:style>
  <w:style w:type="paragraph" w:customStyle="1" w:styleId="4185005BCF4D49DEAB36A626E657607D">
    <w:name w:val="4185005BCF4D49DEAB36A626E657607D"/>
    <w:rsid w:val="00DA5973"/>
    <w:rPr>
      <w:lang w:val="en-US" w:eastAsia="en-US"/>
    </w:rPr>
  </w:style>
  <w:style w:type="paragraph" w:customStyle="1" w:styleId="216893A4203A45F8A996BE83AB565C52">
    <w:name w:val="216893A4203A45F8A996BE83AB565C52"/>
    <w:rsid w:val="00DA5973"/>
    <w:rPr>
      <w:lang w:val="en-US" w:eastAsia="en-US"/>
    </w:rPr>
  </w:style>
  <w:style w:type="paragraph" w:customStyle="1" w:styleId="42A15077BBA94A10B7AFF416789E442A">
    <w:name w:val="42A15077BBA94A10B7AFF416789E442A"/>
    <w:rsid w:val="00DA5973"/>
    <w:rPr>
      <w:lang w:val="en-US" w:eastAsia="en-US"/>
    </w:rPr>
  </w:style>
  <w:style w:type="paragraph" w:customStyle="1" w:styleId="FD05F586F8F74C9A899F0D78725CB4B1">
    <w:name w:val="FD05F586F8F74C9A899F0D78725CB4B1"/>
    <w:rsid w:val="00DA5973"/>
    <w:rPr>
      <w:lang w:val="en-US" w:eastAsia="en-US"/>
    </w:rPr>
  </w:style>
  <w:style w:type="paragraph" w:customStyle="1" w:styleId="1670B72C554747CC8AB995F109619BA1">
    <w:name w:val="1670B72C554747CC8AB995F109619BA1"/>
    <w:rsid w:val="00DA5973"/>
    <w:rPr>
      <w:lang w:val="en-US" w:eastAsia="en-US"/>
    </w:rPr>
  </w:style>
  <w:style w:type="paragraph" w:customStyle="1" w:styleId="1AD7544AD6914DB4BA9577A934DABD3B">
    <w:name w:val="1AD7544AD6914DB4BA9577A934DABD3B"/>
    <w:rsid w:val="00DA5973"/>
    <w:rPr>
      <w:lang w:val="en-US" w:eastAsia="en-US"/>
    </w:rPr>
  </w:style>
  <w:style w:type="paragraph" w:customStyle="1" w:styleId="7B83078D1C824F04A76A894F43E676A3">
    <w:name w:val="7B83078D1C824F04A76A894F43E676A3"/>
    <w:rsid w:val="00DA5973"/>
    <w:rPr>
      <w:lang w:val="en-US" w:eastAsia="en-US"/>
    </w:rPr>
  </w:style>
  <w:style w:type="paragraph" w:customStyle="1" w:styleId="4F5B3433B2D0463FBD78A872274E6783">
    <w:name w:val="4F5B3433B2D0463FBD78A872274E6783"/>
    <w:rsid w:val="00DA5973"/>
    <w:rPr>
      <w:lang w:val="en-US" w:eastAsia="en-US"/>
    </w:rPr>
  </w:style>
  <w:style w:type="paragraph" w:customStyle="1" w:styleId="12E835EA53E642F7BA0949F56B4E10F7">
    <w:name w:val="12E835EA53E642F7BA0949F56B4E10F7"/>
    <w:rsid w:val="00DA5973"/>
    <w:rPr>
      <w:lang w:val="en-US" w:eastAsia="en-US"/>
    </w:rPr>
  </w:style>
  <w:style w:type="paragraph" w:customStyle="1" w:styleId="FC800E4F97F448D18E37F7A097EFF152">
    <w:name w:val="FC800E4F97F448D18E37F7A097EFF152"/>
    <w:rsid w:val="00DA5973"/>
    <w:rPr>
      <w:lang w:val="en-US" w:eastAsia="en-US"/>
    </w:rPr>
  </w:style>
  <w:style w:type="paragraph" w:customStyle="1" w:styleId="D91C746A21D940D09B533A72A057B905">
    <w:name w:val="D91C746A21D940D09B533A72A057B905"/>
    <w:rsid w:val="00DA5973"/>
    <w:rPr>
      <w:lang w:val="en-US" w:eastAsia="en-US"/>
    </w:rPr>
  </w:style>
  <w:style w:type="paragraph" w:customStyle="1" w:styleId="F6444E280F4F420FA622943A09AF75A5">
    <w:name w:val="F6444E280F4F420FA622943A09AF75A5"/>
    <w:rsid w:val="00DA5973"/>
    <w:rPr>
      <w:lang w:val="en-US" w:eastAsia="en-US"/>
    </w:rPr>
  </w:style>
  <w:style w:type="paragraph" w:customStyle="1" w:styleId="E37EE0B9A42B470CA06EA1C545E4EDA5">
    <w:name w:val="E37EE0B9A42B470CA06EA1C545E4EDA5"/>
    <w:rsid w:val="00DA5973"/>
    <w:rPr>
      <w:lang w:val="en-US" w:eastAsia="en-US"/>
    </w:rPr>
  </w:style>
  <w:style w:type="paragraph" w:customStyle="1" w:styleId="E80E7AF8782F4DBFB0EAD35927597BF5">
    <w:name w:val="E80E7AF8782F4DBFB0EAD35927597BF5"/>
    <w:rsid w:val="00DA5973"/>
    <w:rPr>
      <w:lang w:val="en-US" w:eastAsia="en-US"/>
    </w:rPr>
  </w:style>
  <w:style w:type="paragraph" w:customStyle="1" w:styleId="D7F2B624F046484E8CB8631F304C3DA5">
    <w:name w:val="D7F2B624F046484E8CB8631F304C3DA5"/>
    <w:rsid w:val="00DA5973"/>
    <w:rPr>
      <w:lang w:val="en-US" w:eastAsia="en-US"/>
    </w:rPr>
  </w:style>
  <w:style w:type="paragraph" w:customStyle="1" w:styleId="CD4F37333F6242BA80C31A7FD1E0187A">
    <w:name w:val="CD4F37333F6242BA80C31A7FD1E0187A"/>
    <w:rsid w:val="00332682"/>
    <w:rPr>
      <w:lang w:val="en-US" w:eastAsia="en-US"/>
    </w:rPr>
  </w:style>
  <w:style w:type="paragraph" w:customStyle="1" w:styleId="DFDE7119C6674A16B4FE41D692EA6833">
    <w:name w:val="DFDE7119C6674A16B4FE41D692EA6833"/>
    <w:rsid w:val="00332682"/>
    <w:rPr>
      <w:lang w:val="en-US" w:eastAsia="en-US"/>
    </w:rPr>
  </w:style>
  <w:style w:type="paragraph" w:customStyle="1" w:styleId="99BAECEF183B4192A3E46B3BF73E0840">
    <w:name w:val="99BAECEF183B4192A3E46B3BF73E0840"/>
    <w:rsid w:val="00B73CB4"/>
    <w:rPr>
      <w:lang w:val="en-US" w:eastAsia="en-US"/>
    </w:rPr>
  </w:style>
  <w:style w:type="paragraph" w:customStyle="1" w:styleId="8C2F009AC33B4882B92A740DC1873CC8">
    <w:name w:val="8C2F009AC33B4882B92A740DC1873CC8"/>
    <w:rsid w:val="00B73CB4"/>
    <w:rPr>
      <w:lang w:val="en-US" w:eastAsia="en-US"/>
    </w:rPr>
  </w:style>
  <w:style w:type="paragraph" w:customStyle="1" w:styleId="D8123EAD8C9249E88093B4FED7B7693D">
    <w:name w:val="D8123EAD8C9249E88093B4FED7B7693D"/>
    <w:rsid w:val="00B73CB4"/>
    <w:rPr>
      <w:lang w:val="en-US" w:eastAsia="en-US"/>
    </w:rPr>
  </w:style>
  <w:style w:type="paragraph" w:customStyle="1" w:styleId="2EC802302BD74E86895CAD09D8919C59">
    <w:name w:val="2EC802302BD74E86895CAD09D8919C59"/>
    <w:rsid w:val="00B73CB4"/>
    <w:rPr>
      <w:lang w:val="en-US" w:eastAsia="en-US"/>
    </w:rPr>
  </w:style>
  <w:style w:type="paragraph" w:customStyle="1" w:styleId="134688FDC901471183CB342312003D21">
    <w:name w:val="134688FDC901471183CB342312003D21"/>
    <w:rsid w:val="00B73CB4"/>
    <w:rPr>
      <w:lang w:val="en-US" w:eastAsia="en-US"/>
    </w:rPr>
  </w:style>
  <w:style w:type="paragraph" w:customStyle="1" w:styleId="1D00A1C952664BC98C69497C19CB1E48">
    <w:name w:val="1D00A1C952664BC98C69497C19CB1E48"/>
    <w:rsid w:val="00B73CB4"/>
    <w:rPr>
      <w:lang w:val="en-US" w:eastAsia="en-US"/>
    </w:rPr>
  </w:style>
  <w:style w:type="paragraph" w:customStyle="1" w:styleId="CF441474D10D4BB49E8815D5E1BAD7D5">
    <w:name w:val="CF441474D10D4BB49E8815D5E1BAD7D5"/>
    <w:rsid w:val="00B73CB4"/>
    <w:rPr>
      <w:lang w:val="en-US" w:eastAsia="en-US"/>
    </w:rPr>
  </w:style>
  <w:style w:type="paragraph" w:customStyle="1" w:styleId="CE12444EBC374467B06261D1D7B4FBF0">
    <w:name w:val="CE12444EBC374467B06261D1D7B4FBF0"/>
    <w:rsid w:val="00B73CB4"/>
    <w:rPr>
      <w:lang w:val="en-US" w:eastAsia="en-US"/>
    </w:rPr>
  </w:style>
  <w:style w:type="paragraph" w:customStyle="1" w:styleId="021ACD628B264294839A5AD52708107F">
    <w:name w:val="021ACD628B264294839A5AD52708107F"/>
    <w:rsid w:val="00B73CB4"/>
    <w:rPr>
      <w:lang w:val="en-US" w:eastAsia="en-US"/>
    </w:rPr>
  </w:style>
  <w:style w:type="paragraph" w:customStyle="1" w:styleId="491ED104F8274430A67B560608EABC5C">
    <w:name w:val="491ED104F8274430A67B560608EABC5C"/>
    <w:rsid w:val="00B73CB4"/>
    <w:rPr>
      <w:lang w:val="en-US" w:eastAsia="en-US"/>
    </w:rPr>
  </w:style>
  <w:style w:type="paragraph" w:customStyle="1" w:styleId="DB3BFFF219E4402C90018E77ACAF1010">
    <w:name w:val="DB3BFFF219E4402C90018E77ACAF1010"/>
    <w:rsid w:val="00B73CB4"/>
    <w:rPr>
      <w:lang w:val="en-US" w:eastAsia="en-US"/>
    </w:rPr>
  </w:style>
  <w:style w:type="paragraph" w:customStyle="1" w:styleId="37B7D5F76DEF4B28AE2E1F5F010E0ECB">
    <w:name w:val="37B7D5F76DEF4B28AE2E1F5F010E0ECB"/>
    <w:rsid w:val="00B73CB4"/>
    <w:rPr>
      <w:lang w:val="en-US" w:eastAsia="en-US"/>
    </w:rPr>
  </w:style>
  <w:style w:type="paragraph" w:customStyle="1" w:styleId="BF005EA92BE34455A4A67E22378BE2A6">
    <w:name w:val="BF005EA92BE34455A4A67E22378BE2A6"/>
    <w:rsid w:val="00B73CB4"/>
    <w:rPr>
      <w:lang w:val="en-US" w:eastAsia="en-US"/>
    </w:rPr>
  </w:style>
  <w:style w:type="paragraph" w:customStyle="1" w:styleId="EBACA18FA4944D23BD0E3B6B71BB7781">
    <w:name w:val="EBACA18FA4944D23BD0E3B6B71BB7781"/>
    <w:rsid w:val="00B73CB4"/>
    <w:rPr>
      <w:lang w:val="en-US" w:eastAsia="en-US"/>
    </w:rPr>
  </w:style>
  <w:style w:type="paragraph" w:customStyle="1" w:styleId="B70F94FD4E0E4134BE118477829F347E">
    <w:name w:val="B70F94FD4E0E4134BE118477829F347E"/>
    <w:rsid w:val="00B73CB4"/>
    <w:rPr>
      <w:lang w:val="en-US" w:eastAsia="en-US"/>
    </w:rPr>
  </w:style>
  <w:style w:type="paragraph" w:customStyle="1" w:styleId="9AC02A6CA784497490655254F7784826">
    <w:name w:val="9AC02A6CA784497490655254F7784826"/>
    <w:rsid w:val="00B73CB4"/>
    <w:rPr>
      <w:lang w:val="en-US" w:eastAsia="en-US"/>
    </w:rPr>
  </w:style>
  <w:style w:type="paragraph" w:customStyle="1" w:styleId="FE94501D765849BC87F9015FAC634C77">
    <w:name w:val="FE94501D765849BC87F9015FAC634C77"/>
    <w:rsid w:val="00B73CB4"/>
    <w:rPr>
      <w:lang w:val="en-US" w:eastAsia="en-US"/>
    </w:rPr>
  </w:style>
  <w:style w:type="paragraph" w:customStyle="1" w:styleId="66C05B6F943F45DB801A74D86FA231E0">
    <w:name w:val="66C05B6F943F45DB801A74D86FA231E0"/>
    <w:rsid w:val="00B73CB4"/>
    <w:rPr>
      <w:lang w:val="en-US" w:eastAsia="en-US"/>
    </w:rPr>
  </w:style>
  <w:style w:type="paragraph" w:customStyle="1" w:styleId="27E8FBEAD43C4127A5455E35995DFE62">
    <w:name w:val="27E8FBEAD43C4127A5455E35995DFE62"/>
    <w:rsid w:val="00B73CB4"/>
    <w:rPr>
      <w:lang w:val="en-US" w:eastAsia="en-US"/>
    </w:rPr>
  </w:style>
  <w:style w:type="paragraph" w:customStyle="1" w:styleId="42E3C696D3F34041B157CC41C4FE4132">
    <w:name w:val="42E3C696D3F34041B157CC41C4FE4132"/>
    <w:rsid w:val="00B73CB4"/>
    <w:rPr>
      <w:lang w:val="en-US" w:eastAsia="en-US"/>
    </w:rPr>
  </w:style>
  <w:style w:type="paragraph" w:customStyle="1" w:styleId="DD1FFDA7E40340B1B12CE7A4664FA9A6">
    <w:name w:val="DD1FFDA7E40340B1B12CE7A4664FA9A6"/>
    <w:rsid w:val="00B73CB4"/>
    <w:rPr>
      <w:lang w:val="en-US" w:eastAsia="en-US"/>
    </w:rPr>
  </w:style>
  <w:style w:type="paragraph" w:customStyle="1" w:styleId="47092AB43CC34C71A4FA79940E03F5E4">
    <w:name w:val="47092AB43CC34C71A4FA79940E03F5E4"/>
    <w:rsid w:val="00B73CB4"/>
    <w:rPr>
      <w:lang w:val="en-US" w:eastAsia="en-US"/>
    </w:rPr>
  </w:style>
  <w:style w:type="paragraph" w:customStyle="1" w:styleId="D971A640ED2A44598EC479506DF670EF">
    <w:name w:val="D971A640ED2A44598EC479506DF670EF"/>
    <w:rsid w:val="00B73CB4"/>
    <w:rPr>
      <w:lang w:val="en-US" w:eastAsia="en-US"/>
    </w:rPr>
  </w:style>
  <w:style w:type="paragraph" w:customStyle="1" w:styleId="8DB2822353804658835BBBAF60C4DA8B">
    <w:name w:val="8DB2822353804658835BBBAF60C4DA8B"/>
    <w:rsid w:val="00B73CB4"/>
    <w:rPr>
      <w:lang w:val="en-US" w:eastAsia="en-US"/>
    </w:rPr>
  </w:style>
  <w:style w:type="paragraph" w:customStyle="1" w:styleId="B13C3E926EDB4E1D8E4BC261B45C15B7">
    <w:name w:val="B13C3E926EDB4E1D8E4BC261B45C15B7"/>
    <w:rsid w:val="00B73CB4"/>
    <w:rPr>
      <w:lang w:val="en-US" w:eastAsia="en-US"/>
    </w:rPr>
  </w:style>
  <w:style w:type="paragraph" w:customStyle="1" w:styleId="2EE5442C4588406C8CECA2AFC1D4D854">
    <w:name w:val="2EE5442C4588406C8CECA2AFC1D4D854"/>
    <w:rsid w:val="00B73CB4"/>
    <w:rPr>
      <w:lang w:val="en-US" w:eastAsia="en-US"/>
    </w:rPr>
  </w:style>
  <w:style w:type="paragraph" w:customStyle="1" w:styleId="34F4DB77ABB54296AC97EF98F7FEDBAE">
    <w:name w:val="34F4DB77ABB54296AC97EF98F7FEDBAE"/>
    <w:rsid w:val="00B73CB4"/>
    <w:rPr>
      <w:lang w:val="en-US" w:eastAsia="en-US"/>
    </w:rPr>
  </w:style>
  <w:style w:type="paragraph" w:customStyle="1" w:styleId="049C40ADC626493887B949E79D9970B0">
    <w:name w:val="049C40ADC626493887B949E79D9970B0"/>
    <w:rsid w:val="00872122"/>
    <w:rPr>
      <w:lang w:val="en-US" w:eastAsia="en-US"/>
    </w:rPr>
  </w:style>
  <w:style w:type="paragraph" w:customStyle="1" w:styleId="919B04AEF9C94B6EAB9913B688478C41">
    <w:name w:val="919B04AEF9C94B6EAB9913B688478C41"/>
    <w:rsid w:val="00896EAF"/>
  </w:style>
  <w:style w:type="paragraph" w:customStyle="1" w:styleId="C10BC3FCBFD24F939D5433AA21B1AADA">
    <w:name w:val="C10BC3FCBFD24F939D5433AA21B1AADA"/>
    <w:rsid w:val="00896EAF"/>
  </w:style>
  <w:style w:type="paragraph" w:customStyle="1" w:styleId="3E015A0A487C40AA92EEE526C4DFE002">
    <w:name w:val="3E015A0A487C40AA92EEE526C4DFE002"/>
    <w:rsid w:val="00896EAF"/>
  </w:style>
  <w:style w:type="paragraph" w:customStyle="1" w:styleId="CBFBB4EABF8F4DA98F313BEA27D2EAAE">
    <w:name w:val="CBFBB4EABF8F4DA98F313BEA27D2EAAE"/>
    <w:rsid w:val="00896EAF"/>
  </w:style>
  <w:style w:type="paragraph" w:customStyle="1" w:styleId="33A596DEDD864D2ABAF035AACD432E2D">
    <w:name w:val="33A596DEDD864D2ABAF035AACD432E2D"/>
    <w:rsid w:val="00896EAF"/>
  </w:style>
  <w:style w:type="paragraph" w:customStyle="1" w:styleId="A72D119658844362B59F3CF8330C0A4D">
    <w:name w:val="A72D119658844362B59F3CF8330C0A4D"/>
    <w:rsid w:val="00896EAF"/>
  </w:style>
  <w:style w:type="paragraph" w:customStyle="1" w:styleId="63F08CED6FD04A85BA737D56E60F1B13">
    <w:name w:val="63F08CED6FD04A85BA737D56E60F1B13"/>
    <w:rsid w:val="00896EAF"/>
  </w:style>
  <w:style w:type="paragraph" w:customStyle="1" w:styleId="AF8BAE21282B442FBFF5DDDF86E4DDE3">
    <w:name w:val="AF8BAE21282B442FBFF5DDDF86E4DDE3"/>
    <w:rsid w:val="00896EAF"/>
  </w:style>
  <w:style w:type="paragraph" w:customStyle="1" w:styleId="03BF1BDD89174649995F9F55672F1EA2">
    <w:name w:val="03BF1BDD89174649995F9F55672F1EA2"/>
    <w:rsid w:val="00896EAF"/>
  </w:style>
  <w:style w:type="paragraph" w:customStyle="1" w:styleId="A1FEAD0B12A34FFBAAC13FF6D31F2D43">
    <w:name w:val="A1FEAD0B12A34FFBAAC13FF6D31F2D43"/>
    <w:rsid w:val="00896EAF"/>
  </w:style>
  <w:style w:type="paragraph" w:customStyle="1" w:styleId="083CCD075B1B4979B64289B21F934F2B">
    <w:name w:val="083CCD075B1B4979B64289B21F934F2B"/>
    <w:rsid w:val="00896EAF"/>
  </w:style>
  <w:style w:type="paragraph" w:customStyle="1" w:styleId="B88D402AF6EB4AC0BB20DB6F95406013">
    <w:name w:val="B88D402AF6EB4AC0BB20DB6F95406013"/>
    <w:rsid w:val="00AC5348"/>
    <w:rPr>
      <w:lang w:val="en-US" w:eastAsia="en-US"/>
    </w:rPr>
  </w:style>
  <w:style w:type="paragraph" w:customStyle="1" w:styleId="1039307442D34B4CB3330A3BF001EB4C">
    <w:name w:val="1039307442D34B4CB3330A3BF001EB4C"/>
    <w:rsid w:val="00AC5348"/>
    <w:rPr>
      <w:lang w:val="en-US" w:eastAsia="en-US"/>
    </w:rPr>
  </w:style>
  <w:style w:type="paragraph" w:customStyle="1" w:styleId="5733931E22A84BB18A8E7E247CA6F7BD">
    <w:name w:val="5733931E22A84BB18A8E7E247CA6F7BD"/>
    <w:rsid w:val="00AC5348"/>
    <w:rPr>
      <w:lang w:val="en-US" w:eastAsia="en-US"/>
    </w:rPr>
  </w:style>
  <w:style w:type="paragraph" w:customStyle="1" w:styleId="87C276B770EA4FDB898681E9D3034289">
    <w:name w:val="87C276B770EA4FDB898681E9D3034289"/>
    <w:rsid w:val="00A26E4E"/>
  </w:style>
  <w:style w:type="paragraph" w:customStyle="1" w:styleId="32E05E1D1ED441F0B4991B452052848E">
    <w:name w:val="32E05E1D1ED441F0B4991B452052848E"/>
    <w:rsid w:val="00A26E4E"/>
  </w:style>
  <w:style w:type="paragraph" w:customStyle="1" w:styleId="8AE44FEE034044E193CD3C3FEF144A95">
    <w:name w:val="8AE44FEE034044E193CD3C3FEF144A95"/>
    <w:rsid w:val="002324F2"/>
  </w:style>
  <w:style w:type="paragraph" w:customStyle="1" w:styleId="46CAEC4166A3495D9AA06A4F74F0BEAD">
    <w:name w:val="46CAEC4166A3495D9AA06A4F74F0BEAD"/>
    <w:rsid w:val="002324F2"/>
  </w:style>
  <w:style w:type="paragraph" w:customStyle="1" w:styleId="F0D125FBB56546918260D4DD5799984F">
    <w:name w:val="F0D125FBB56546918260D4DD5799984F"/>
    <w:rsid w:val="002324F2"/>
  </w:style>
  <w:style w:type="paragraph" w:customStyle="1" w:styleId="C1D41CB64C0B49FD9BDFAE0BD67D33BD">
    <w:name w:val="C1D41CB64C0B49FD9BDFAE0BD67D33BD"/>
    <w:rsid w:val="002324F2"/>
  </w:style>
  <w:style w:type="paragraph" w:customStyle="1" w:styleId="9033D7908E3E48BDB19E49328D9637BC">
    <w:name w:val="9033D7908E3E48BDB19E49328D9637BC"/>
    <w:rsid w:val="002324F2"/>
  </w:style>
  <w:style w:type="paragraph" w:customStyle="1" w:styleId="05DC15EFBD3749D3AED0E5FE6F010F4D">
    <w:name w:val="05DC15EFBD3749D3AED0E5FE6F010F4D"/>
    <w:rsid w:val="002324F2"/>
  </w:style>
  <w:style w:type="paragraph" w:customStyle="1" w:styleId="E77D7A5E1B854B5AAB5758501B218862">
    <w:name w:val="E77D7A5E1B854B5AAB5758501B218862"/>
    <w:rsid w:val="002324F2"/>
  </w:style>
  <w:style w:type="paragraph" w:customStyle="1" w:styleId="4D07F4013B6B40609A5742D6A09B9E8A">
    <w:name w:val="4D07F4013B6B40609A5742D6A09B9E8A"/>
    <w:rsid w:val="002324F2"/>
  </w:style>
  <w:style w:type="paragraph" w:customStyle="1" w:styleId="2E6274A7B4194FEA877053D9F5305D99">
    <w:name w:val="2E6274A7B4194FEA877053D9F5305D99"/>
    <w:rsid w:val="002324F2"/>
  </w:style>
  <w:style w:type="paragraph" w:customStyle="1" w:styleId="6B6C9AEA5F4C4930880849C07A7F2CB4">
    <w:name w:val="6B6C9AEA5F4C4930880849C07A7F2CB4"/>
    <w:rsid w:val="002324F2"/>
  </w:style>
  <w:style w:type="paragraph" w:customStyle="1" w:styleId="733861C704F64BB6AF9607873631EA97">
    <w:name w:val="733861C704F64BB6AF9607873631EA97"/>
    <w:rsid w:val="002324F2"/>
  </w:style>
  <w:style w:type="paragraph" w:customStyle="1" w:styleId="4B7BCB85446D4099AA5E92E9F1897D44">
    <w:name w:val="4B7BCB85446D4099AA5E92E9F1897D44"/>
    <w:rsid w:val="002324F2"/>
  </w:style>
  <w:style w:type="paragraph" w:customStyle="1" w:styleId="640A17CA19054778AA10721F63714DB2">
    <w:name w:val="640A17CA19054778AA10721F63714DB2"/>
    <w:rsid w:val="002324F2"/>
  </w:style>
  <w:style w:type="paragraph" w:customStyle="1" w:styleId="A8817E1526304DD5AC72414FC40BE951">
    <w:name w:val="A8817E1526304DD5AC72414FC40BE951"/>
    <w:rsid w:val="002324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file>

<file path=customXml/item2.xml><?xml version="1.0" encoding="utf-8"?>
<?mso-contentType ?>
<customXsn xmlns="http://schemas.microsoft.com/office/2006/metadata/customXsn">
  <xsnLocation/>
  <cached>True</cached>
  <openByDefault>True</openByDefault>
  <xsnScope/>
</customXsn>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3DBC6A3A174B9140B599851D52532E78" ma:contentTypeVersion="37" ma:contentTypeDescription="Create a new document." ma:contentTypeScope="" ma:versionID="fb420b703f44a5fa923188948c6e6aa7">
  <xsd:schema xmlns:xsd="http://www.w3.org/2001/XMLSchema" xmlns:xs="http://www.w3.org/2001/XMLSchema" xmlns:p="http://schemas.microsoft.com/office/2006/metadata/properties" xmlns:ns1="http://schemas.microsoft.com/sharepoint/v3" xmlns:ns2="ca283e0b-db31-4043-a2ef-b80661bf084a" xmlns:ns3="http://schemas.microsoft.com/sharepoint.v3" xmlns:ns4="54779150-0e5d-4048-aba1-c4f44b4e0f6e" xmlns:ns5="bbc6142c-d4ef-43cd-a991-c7e0edfda6a7" xmlns:ns6="http://schemas.microsoft.com/sharepoint/v4" targetNamespace="http://schemas.microsoft.com/office/2006/metadata/properties" ma:root="true" ma:fieldsID="95fecb3c1a44b7f8fbb76a940b91ba87" ns1:_="" ns2:_="" ns3:_="" ns4:_="" ns5:_="" ns6:_="">
    <xsd:import namespace="http://schemas.microsoft.com/sharepoint/v3"/>
    <xsd:import namespace="ca283e0b-db31-4043-a2ef-b80661bf084a"/>
    <xsd:import namespace="http://schemas.microsoft.com/sharepoint.v3"/>
    <xsd:import namespace="54779150-0e5d-4048-aba1-c4f44b4e0f6e"/>
    <xsd:import namespace="bbc6142c-d4ef-43cd-a991-c7e0edfda6a7"/>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4:MediaServiceDateTaken" minOccurs="0"/>
                <xsd:element ref="ns4:MediaServiceOCR" minOccurs="0"/>
                <xsd:element ref="ns4:MediaServiceLocation" minOccurs="0"/>
                <xsd:element ref="ns5:SharedWithUsers" minOccurs="0"/>
                <xsd:element ref="ns5:SharedWithDetails" minOccurs="0"/>
                <xsd:element ref="ns1:_vti_ItemHoldRecordStatus" minOccurs="0"/>
                <xsd:element ref="ns6:IconOverlay" minOccurs="0"/>
                <xsd:element ref="ns4:MediaServiceAutoTags" minOccurs="0"/>
                <xsd:element ref="ns1:_vti_ItemDeclaredRecord" minOccurs="0"/>
                <xsd:element ref="ns5:TaxKeywordTaxHTField" minOccurs="0"/>
                <xsd:element ref="ns4:MediaServiceFastMetadata" minOccurs="0"/>
                <xsd:element ref="ns4:MediaServiceMetadata"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2" nillable="true" ma:displayName="Hold and Record Status" ma:decimals="0" ma:description="" ma:hidden="true" ma:indexed="true" ma:internalName="_vti_ItemHoldRecordStatus" ma:readOnly="true">
      <xsd:simpleType>
        <xsd:restriction base="dms:Unknown"/>
      </xsd:simpleType>
    </xsd:element>
    <xsd:element name="_vti_ItemDeclaredRecord" ma:index="35"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78;#Analysis,Planning &amp; Monitoring-456C|5955b2fd-5d7f-4ec6-8d67-6bd2d19d2fcb"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35;#Training/ instructional materials, toolkits, user guides (non-ICT)|f7254839-f39a-4063-9d34-45784defb8cb"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271bc218-6524-438f-9fa7-5bf0c1abc479}" ma:internalName="TaxCatchAllLabel" ma:readOnly="true" ma:showField="CatchAllDataLabel" ma:web="bbc6142c-d4ef-43cd-a991-c7e0edfda6a7">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271bc218-6524-438f-9fa7-5bf0c1abc479}" ma:internalName="TaxCatchAll" ma:showField="CatchAllData" ma:web="bbc6142c-d4ef-43cd-a991-c7e0edfda6a7">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61;#Staff learning|ec7dc02a-8b04-4549-8288-23fe64bfd2eb"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779150-0e5d-4048-aba1-c4f44b4e0f6e" elementFormDefault="qualified">
    <xsd:import namespace="http://schemas.microsoft.com/office/2006/documentManagement/types"/>
    <xsd:import namespace="http://schemas.microsoft.com/office/infopath/2007/PartnerControls"/>
    <xsd:element name="MediaServiceDateTaken" ma:index="26" nillable="true" ma:displayName="MediaServiceDateTaken" ma:hidden="true" ma:internalName="MediaServiceDateTaken"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Location" ma:index="28" nillable="true" ma:displayName="Location" ma:internalName="MediaServiceLocatio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FastMetadata" ma:index="37" nillable="true" ma:displayName="MediaServiceFastMetadata" ma:hidden="true" ma:internalName="MediaServiceFastMetadata" ma:readOnly="true">
      <xsd:simpleType>
        <xsd:restriction base="dms:Note"/>
      </xsd:simpleType>
    </xsd:element>
    <xsd:element name="MediaServiceMetadata" ma:index="38" nillable="true" ma:displayName="MediaServiceMetadata" ma:hidden="true" ma:internalName="MediaServiceMetadata" ma:readOnly="true">
      <xsd:simpleType>
        <xsd:restriction base="dms:Note"/>
      </xsd:simpleType>
    </xsd:element>
    <xsd:element name="MediaServiceGenerationTime" ma:index="39" nillable="true" ma:displayName="MediaServiceGenerationTime" ma:hidden="true" ma:internalName="MediaServiceGenerationTime" ma:readOnly="true">
      <xsd:simpleType>
        <xsd:restriction base="dms:Text"/>
      </xsd:simpleType>
    </xsd:element>
    <xsd:element name="MediaServiceEventHashCode" ma:index="40" nillable="true" ma:displayName="MediaServiceEventHashCode" ma:hidden="true" ma:internalName="MediaServiceEventHashCode"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c6142c-d4ef-43cd-a991-c7e0edfda6a7"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TaxKeywordTaxHTField" ma:index="36"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73f51738-d318-4883-9d64-4f0bd0ccc55e" ContentTypeId="0x0101009BA85F8052A6DA4FA3E31FF9F74C6970" PreviousValue="false"/>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61</Value>
      <Value>2</Value>
      <Value>35</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Analysis,Planning &amp; Monitoring-456C</TermName>
          <TermId xmlns="http://schemas.microsoft.com/office/infopath/2007/PartnerControls">5955b2fd-5d7f-4ec6-8d67-6bd2d19d2fcb</TermId>
        </TermInfo>
      </Term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Staff learning</TermName>
          <TermId xmlns="http://schemas.microsoft.com/office/infopath/2007/PartnerControls">ec7dc02a-8b04-4549-8288-23fe64bfd2eb</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Training/ instructional materials, toolkits, user guides (non-ICT)</TermName>
          <TermId xmlns="http://schemas.microsoft.com/office/infopath/2007/PartnerControls">f7254839-f39a-4063-9d34-45784defb8cb</TermId>
        </TermInfo>
      </Terms>
    </mda26ace941f4791a7314a339fee829c>
    <TaxKeywordTaxHTField xmlns="bbc6142c-d4ef-43cd-a991-c7e0edfda6a7">
      <Terms xmlns="http://schemas.microsoft.com/office/infopath/2007/PartnerControls"/>
    </TaxKeywordTaxHTField>
    <WrittenBy xmlns="ca283e0b-db31-4043-a2ef-b80661bf084a">
      <UserInfo>
        <DisplayName/>
        <AccountId xsi:nil="true"/>
        <AccountType/>
      </UserInfo>
    </WrittenBy>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69ED2-CECE-44D8-8B3B-D6A9A5B46AEE}">
  <ds:schemaRefs>
    <ds:schemaRef ds:uri="http://schemas.microsoft.com/sharepoint/events"/>
  </ds:schemaRefs>
</ds:datastoreItem>
</file>

<file path=customXml/itemProps2.xml><?xml version="1.0" encoding="utf-8"?>
<ds:datastoreItem xmlns:ds="http://schemas.openxmlformats.org/officeDocument/2006/customXml" ds:itemID="{0B6E1D78-2572-4FCB-B9DA-4986DB591A08}">
  <ds:schemaRefs>
    <ds:schemaRef ds:uri="http://schemas.microsoft.com/office/2006/metadata/customXsn"/>
  </ds:schemaRefs>
</ds:datastoreItem>
</file>

<file path=customXml/itemProps3.xml><?xml version="1.0" encoding="utf-8"?>
<ds:datastoreItem xmlns:ds="http://schemas.openxmlformats.org/officeDocument/2006/customXml" ds:itemID="{9267E4F2-01C8-4645-B419-6E396A2007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54779150-0e5d-4048-aba1-c4f44b4e0f6e"/>
    <ds:schemaRef ds:uri="bbc6142c-d4ef-43cd-a991-c7e0edfda6a7"/>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3AAEB4-8E7C-4010-8A2E-16DC3FF1CFF1}">
  <ds:schemaRefs>
    <ds:schemaRef ds:uri="http://schemas.microsoft.com/sharepoint/v3/contenttype/forms"/>
  </ds:schemaRefs>
</ds:datastoreItem>
</file>

<file path=customXml/itemProps5.xml><?xml version="1.0" encoding="utf-8"?>
<ds:datastoreItem xmlns:ds="http://schemas.openxmlformats.org/officeDocument/2006/customXml" ds:itemID="{C64787B0-4F9F-4D10-B0D5-63DCBFF93FD7}">
  <ds:schemaRefs>
    <ds:schemaRef ds:uri="Microsoft.SharePoint.Taxonomy.ContentTypeSync"/>
  </ds:schemaRefs>
</ds:datastoreItem>
</file>

<file path=customXml/itemProps6.xml><?xml version="1.0" encoding="utf-8"?>
<ds:datastoreItem xmlns:ds="http://schemas.openxmlformats.org/officeDocument/2006/customXml" ds:itemID="{C33392DD-6709-4172-A100-C86AA9074DD3}">
  <ds:schemaRefs>
    <ds:schemaRef ds:uri="bbc6142c-d4ef-43cd-a991-c7e0edfda6a7"/>
    <ds:schemaRef ds:uri="http://schemas.microsoft.com/sharepoint/v4"/>
    <ds:schemaRef ds:uri="http://purl.org/dc/elements/1.1/"/>
    <ds:schemaRef ds:uri="http://schemas.microsoft.com/office/2006/metadata/properties"/>
    <ds:schemaRef ds:uri="http://schemas.microsoft.com/office/infopath/2007/PartnerControls"/>
    <ds:schemaRef ds:uri="54779150-0e5d-4048-aba1-c4f44b4e0f6e"/>
    <ds:schemaRef ds:uri="http://schemas.openxmlformats.org/package/2006/metadata/core-properties"/>
    <ds:schemaRef ds:uri="http://purl.org/dc/terms/"/>
    <ds:schemaRef ds:uri="http://schemas.microsoft.com/sharepoint.v3"/>
    <ds:schemaRef ds:uri="ca283e0b-db31-4043-a2ef-b80661bf084a"/>
    <ds:schemaRef ds:uri="http://schemas.microsoft.com/office/2006/documentManagement/types"/>
    <ds:schemaRef ds:uri="http://schemas.microsoft.com/sharepoint/v3"/>
    <ds:schemaRef ds:uri="http://www.w3.org/XML/1998/namespace"/>
    <ds:schemaRef ds:uri="http://purl.org/dc/dcmitype/"/>
  </ds:schemaRefs>
</ds:datastoreItem>
</file>

<file path=customXml/itemProps7.xml><?xml version="1.0" encoding="utf-8"?>
<ds:datastoreItem xmlns:ds="http://schemas.openxmlformats.org/officeDocument/2006/customXml" ds:itemID="{3AE11FD9-B48E-474F-A37A-52C3E04F9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Storyboard</Template>
  <TotalTime>22</TotalTime>
  <Pages>17</Pages>
  <Words>2058</Words>
  <Characters>11731</Characters>
  <Application>Microsoft Office Word</Application>
  <DocSecurity>0</DocSecurity>
  <Lines>97</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Susan Kimberly Tam</dc:creator>
  <cp:lastModifiedBy>Melissa Laurent</cp:lastModifiedBy>
  <cp:revision>5</cp:revision>
  <cp:lastPrinted>2017-08-30T20:43:00Z</cp:lastPrinted>
  <dcterms:created xsi:type="dcterms:W3CDTF">2020-07-31T11:36:00Z</dcterms:created>
  <dcterms:modified xsi:type="dcterms:W3CDTF">2020-08-06T12:44:00Z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0x0101009BA85F8052A6DA4FA3E31FF9F74C6970003DBC6A3A174B9140B599851D52532E78</vt:lpwstr>
  </property>
  <property fmtid="{D5CDD505-2E9C-101B-9397-08002B2CF9AE}" pid="3" name="Topic">
    <vt:lpwstr>61;#Staff learning|ec7dc02a-8b04-4549-8288-23fe64bfd2eb</vt:lpwstr>
  </property>
  <property fmtid="{D5CDD505-2E9C-101B-9397-08002B2CF9AE}" pid="4" name="OfficeDivision">
    <vt:lpwstr>2;#Analysis,Planning &amp; Monitoring-456C|5955b2fd-5d7f-4ec6-8d67-6bd2d19d2fcb</vt:lpwstr>
  </property>
  <property fmtid="{D5CDD505-2E9C-101B-9397-08002B2CF9AE}" pid="5" name="DocumentType">
    <vt:lpwstr>35;#Training/ instructional materials, toolkits, user guides (non-ICT)|f7254839-f39a-4063-9d34-45784defb8cb</vt:lpwstr>
  </property>
  <property fmtid="{D5CDD505-2E9C-101B-9397-08002B2CF9AE}" pid="6" name="TaxKeyword">
    <vt:lpwstr/>
  </property>
  <property fmtid="{D5CDD505-2E9C-101B-9397-08002B2CF9AE}" pid="7" name="GeographicScope">
    <vt:lpwstr/>
  </property>
</Properties>
</file>